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E173A" w14:textId="3BD5F0CD" w:rsidR="00E6349D" w:rsidRPr="0060041C" w:rsidRDefault="00E6349D" w:rsidP="00CC288B">
      <w:pPr>
        <w:pStyle w:val="Listamultinivel"/>
        <w:numPr>
          <w:ilvl w:val="0"/>
          <w:numId w:val="0"/>
        </w:numPr>
        <w:jc w:val="center"/>
        <w:rPr>
          <w:rFonts w:eastAsiaTheme="minorHAnsi" w:cs="Arial"/>
          <w:b/>
          <w:bCs/>
          <w:color w:val="auto"/>
          <w:szCs w:val="22"/>
          <w:lang w:val="es-ES" w:eastAsia="en-US"/>
          <w14:stylisticSets>
            <w14:styleSet w14:id="5"/>
          </w14:stylisticSets>
        </w:rPr>
      </w:pPr>
      <w:r w:rsidRPr="0060041C">
        <w:rPr>
          <w:rFonts w:eastAsiaTheme="minorHAnsi" w:cs="Arial"/>
          <w:b/>
          <w:bCs/>
          <w:color w:val="auto"/>
          <w:szCs w:val="22"/>
          <w:lang w:val="es-ES" w:eastAsia="en-US"/>
          <w14:stylisticSets>
            <w14:styleSet w14:id="5"/>
          </w14:stylisticSets>
        </w:rPr>
        <w:t xml:space="preserve">P.O. 3.7 “Aplicación de limitaciones a las entregas de producción de energía </w:t>
      </w:r>
      <w:del w:id="0" w:author="Red Eléctrica" w:date="2022-10-25T13:44:00Z">
        <w:r w:rsidRPr="0060041C">
          <w:rPr>
            <w:rFonts w:eastAsiaTheme="minorHAnsi" w:cs="Arial"/>
            <w:b/>
            <w:bCs/>
            <w:color w:val="auto"/>
            <w:szCs w:val="22"/>
            <w:lang w:val="es-ES" w:eastAsia="en-US"/>
            <w14:stylisticSets>
              <w14:styleSet w14:id="5"/>
            </w14:stylisticSets>
          </w:rPr>
          <w:delText xml:space="preserve">en situaciones </w:delText>
        </w:r>
      </w:del>
      <w:r w:rsidRPr="0060041C">
        <w:rPr>
          <w:rFonts w:eastAsiaTheme="minorHAnsi" w:cs="Arial"/>
          <w:b/>
          <w:bCs/>
          <w:color w:val="auto"/>
          <w:szCs w:val="22"/>
          <w:lang w:val="es-ES" w:eastAsia="en-US"/>
          <w14:stylisticSets>
            <w14:styleSet w14:id="5"/>
          </w14:stylisticSets>
        </w:rPr>
        <w:t xml:space="preserve">no resolubles </w:t>
      </w:r>
      <w:del w:id="1" w:author="Red Eléctrica" w:date="2022-10-25T13:44:00Z">
        <w:r w:rsidRPr="0060041C">
          <w:rPr>
            <w:rFonts w:eastAsiaTheme="minorHAnsi" w:cs="Arial"/>
            <w:b/>
            <w:bCs/>
            <w:color w:val="auto"/>
            <w:szCs w:val="22"/>
            <w:lang w:val="es-ES" w:eastAsia="en-US"/>
            <w14:stylisticSets>
              <w14:styleSet w14:id="5"/>
            </w14:stylisticSets>
          </w:rPr>
          <w:delText>con la aplicación</w:delText>
        </w:r>
      </w:del>
      <w:ins w:id="2" w:author="Red Eléctrica" w:date="2022-10-25T13:44:00Z">
        <w:r w:rsidR="00025EE6" w:rsidRPr="0060041C">
          <w:rPr>
            <w:rFonts w:eastAsiaTheme="minorHAnsi" w:cs="Arial"/>
            <w:b/>
            <w:bCs/>
            <w:color w:val="auto"/>
            <w:szCs w:val="22"/>
            <w:lang w:val="es-ES" w:eastAsia="en-US"/>
            <w14:stylisticSets>
              <w14:styleSet w14:id="5"/>
            </w14:stylisticSets>
          </w:rPr>
          <w:t>mediante</w:t>
        </w:r>
        <w:r w:rsidRPr="0060041C">
          <w:rPr>
            <w:rFonts w:eastAsiaTheme="minorHAnsi" w:cs="Arial"/>
            <w:b/>
            <w:bCs/>
            <w:color w:val="auto"/>
            <w:szCs w:val="22"/>
            <w:lang w:val="es-ES" w:eastAsia="en-US"/>
            <w14:stylisticSets>
              <w14:styleSet w14:id="5"/>
            </w14:stylisticSets>
          </w:rPr>
          <w:t xml:space="preserve"> </w:t>
        </w:r>
        <w:r w:rsidR="00025EE6" w:rsidRPr="0060041C">
          <w:rPr>
            <w:rFonts w:eastAsiaTheme="minorHAnsi" w:cs="Arial"/>
            <w:b/>
            <w:bCs/>
            <w:color w:val="auto"/>
            <w:szCs w:val="22"/>
            <w:lang w:val="es-ES" w:eastAsia="en-US"/>
            <w14:stylisticSets>
              <w14:styleSet w14:id="5"/>
            </w14:stylisticSets>
          </w:rPr>
          <w:t>mecani</w:t>
        </w:r>
        <w:r w:rsidR="00201C03" w:rsidRPr="0060041C">
          <w:rPr>
            <w:rFonts w:eastAsiaTheme="minorHAnsi" w:cs="Arial"/>
            <w:b/>
            <w:bCs/>
            <w:color w:val="auto"/>
            <w:szCs w:val="22"/>
            <w:lang w:val="es-ES" w:eastAsia="en-US"/>
            <w14:stylisticSets>
              <w14:styleSet w14:id="5"/>
            </w14:stylisticSets>
          </w:rPr>
          <w:t>s</w:t>
        </w:r>
        <w:r w:rsidR="00025EE6" w:rsidRPr="0060041C">
          <w:rPr>
            <w:rFonts w:eastAsiaTheme="minorHAnsi" w:cs="Arial"/>
            <w:b/>
            <w:bCs/>
            <w:color w:val="auto"/>
            <w:szCs w:val="22"/>
            <w:lang w:val="es-ES" w:eastAsia="en-US"/>
            <w14:stylisticSets>
              <w14:styleSet w14:id="5"/>
            </w14:stylisticSets>
          </w:rPr>
          <w:t>mos</w:t>
        </w:r>
      </w:ins>
      <w:r w:rsidR="00025EE6" w:rsidRPr="0060041C">
        <w:rPr>
          <w:rFonts w:eastAsiaTheme="minorHAnsi" w:cs="Arial"/>
          <w:b/>
          <w:bCs/>
          <w:color w:val="auto"/>
          <w:szCs w:val="22"/>
          <w:lang w:val="es-ES" w:eastAsia="en-US"/>
          <w14:stylisticSets>
            <w14:styleSet w14:id="5"/>
          </w14:stylisticSets>
        </w:rPr>
        <w:t xml:space="preserve"> de </w:t>
      </w:r>
      <w:del w:id="3" w:author="Red Eléctrica" w:date="2022-10-25T13:44:00Z">
        <w:r w:rsidRPr="0060041C">
          <w:rPr>
            <w:rFonts w:eastAsiaTheme="minorHAnsi" w:cs="Arial"/>
            <w:b/>
            <w:bCs/>
            <w:color w:val="auto"/>
            <w:szCs w:val="22"/>
            <w:lang w:val="es-ES" w:eastAsia="en-US"/>
            <w14:stylisticSets>
              <w14:styleSet w14:id="5"/>
            </w14:stylisticSets>
          </w:rPr>
          <w:delText>los servicios de ajuste del sistema</w:delText>
        </w:r>
      </w:del>
      <w:ins w:id="4" w:author="Red Eléctrica" w:date="2022-10-25T13:44:00Z">
        <w:r w:rsidR="00025EE6" w:rsidRPr="0060041C">
          <w:rPr>
            <w:rFonts w:eastAsiaTheme="minorHAnsi" w:cs="Arial"/>
            <w:b/>
            <w:bCs/>
            <w:color w:val="auto"/>
            <w:szCs w:val="22"/>
            <w:lang w:val="es-ES" w:eastAsia="en-US"/>
            <w14:stylisticSets>
              <w14:styleSet w14:id="5"/>
            </w14:stylisticSets>
          </w:rPr>
          <w:t>mercado</w:t>
        </w:r>
      </w:ins>
      <w:r w:rsidRPr="0060041C">
        <w:rPr>
          <w:rFonts w:eastAsiaTheme="minorHAnsi" w:cs="Arial"/>
          <w:b/>
          <w:bCs/>
          <w:color w:val="auto"/>
          <w:szCs w:val="22"/>
          <w:lang w:val="es-ES" w:eastAsia="en-US"/>
          <w14:stylisticSets>
            <w14:styleSet w14:id="5"/>
          </w14:stylisticSets>
        </w:rPr>
        <w:t>”</w:t>
      </w:r>
    </w:p>
    <w:p w14:paraId="4CC39ED0" w14:textId="77777777" w:rsidR="009A54C1" w:rsidRDefault="009A54C1" w:rsidP="009A54C1">
      <w:pPr>
        <w:pStyle w:val="Ttulo1"/>
        <w:keepNext w:val="0"/>
        <w:keepLines w:val="0"/>
        <w:numPr>
          <w:ilvl w:val="0"/>
          <w:numId w:val="1"/>
        </w:numPr>
        <w:pBdr>
          <w:bottom w:val="none" w:sz="0" w:space="0" w:color="auto"/>
        </w:pBdr>
        <w:suppressAutoHyphens w:val="0"/>
        <w:spacing w:after="0"/>
        <w:ind w:left="360" w:hanging="360"/>
        <w:jc w:val="both"/>
        <w:rPr>
          <w:rFonts w:ascii="Arial" w:eastAsiaTheme="minorHAnsi" w:hAnsi="Arial" w:cs="Arial"/>
          <w:bCs w:val="0"/>
          <w:color w:val="auto"/>
          <w:sz w:val="22"/>
          <w:szCs w:val="22"/>
          <w:shd w:val="clear" w:color="auto" w:fill="FFFFFF"/>
          <w:lang w:val="es-ES"/>
        </w:rPr>
      </w:pPr>
      <w:r w:rsidRPr="002F55FE">
        <w:rPr>
          <w:rFonts w:ascii="Arial" w:eastAsiaTheme="minorHAnsi" w:hAnsi="Arial" w:cs="Arial"/>
          <w:bCs w:val="0"/>
          <w:color w:val="auto"/>
          <w:sz w:val="22"/>
          <w:szCs w:val="22"/>
          <w:shd w:val="clear" w:color="auto" w:fill="FFFFFF"/>
          <w:lang w:val="es-ES"/>
        </w:rPr>
        <w:t>Objeto</w:t>
      </w:r>
    </w:p>
    <w:p w14:paraId="1983C084" w14:textId="40286E2F" w:rsidR="000A2E63" w:rsidRPr="009229A6" w:rsidRDefault="00E6349D" w:rsidP="009229A6">
      <w:pPr>
        <w:spacing w:before="120" w:after="0"/>
        <w:rPr>
          <w:del w:id="5" w:author="Red Eléctrica" w:date="2022-10-25T13:44:00Z"/>
          <w:rStyle w:val="normaltextrun"/>
          <w:color w:val="auto"/>
          <w:szCs w:val="22"/>
          <w:shd w:val="clear" w:color="auto" w:fill="FFFFFF"/>
        </w:rPr>
      </w:pPr>
      <w:r w:rsidRPr="009229A6">
        <w:rPr>
          <w:rStyle w:val="normaltextrun"/>
          <w:color w:val="auto"/>
          <w:szCs w:val="22"/>
          <w:shd w:val="clear" w:color="auto" w:fill="FFFFFF"/>
        </w:rPr>
        <w:t xml:space="preserve">Este procedimiento describe los flujos de información y los procesos necesarios para la aplicación de limitaciones a las entregas de </w:t>
      </w:r>
      <w:ins w:id="6" w:author="Red Eléctrica" w:date="2022-10-25T13:44:00Z">
        <w:r w:rsidR="008179B4" w:rsidRPr="009229A6">
          <w:rPr>
            <w:rStyle w:val="normaltextrun"/>
            <w:color w:val="auto"/>
            <w:szCs w:val="22"/>
            <w:shd w:val="clear" w:color="auto" w:fill="FFFFFF"/>
          </w:rPr>
          <w:t>energía</w:t>
        </w:r>
        <w:r w:rsidR="00970FBB" w:rsidRPr="009229A6">
          <w:rPr>
            <w:rStyle w:val="normaltextrun"/>
            <w:color w:val="auto"/>
            <w:szCs w:val="22"/>
            <w:shd w:val="clear" w:color="auto" w:fill="FFFFFF"/>
          </w:rPr>
          <w:t xml:space="preserve"> de</w:t>
        </w:r>
        <w:r w:rsidRPr="009229A6">
          <w:rPr>
            <w:rStyle w:val="normaltextrun"/>
            <w:color w:val="auto"/>
            <w:szCs w:val="22"/>
            <w:shd w:val="clear" w:color="auto" w:fill="FFFFFF"/>
          </w:rPr>
          <w:t xml:space="preserve"> </w:t>
        </w:r>
        <w:del w:id="7" w:author="Caballero Martin, Marta" w:date="2022-12-07T09:59:00Z">
          <w:r w:rsidR="00E051BF" w:rsidRPr="009229A6" w:rsidDel="00D6772A">
            <w:rPr>
              <w:rStyle w:val="normaltextrun"/>
              <w:color w:val="auto"/>
              <w:szCs w:val="22"/>
              <w:shd w:val="clear" w:color="auto" w:fill="FFFFFF"/>
            </w:rPr>
            <w:delText xml:space="preserve"> </w:delText>
          </w:r>
        </w:del>
        <w:r w:rsidR="00E051BF" w:rsidRPr="009229A6">
          <w:rPr>
            <w:rStyle w:val="normaltextrun"/>
            <w:color w:val="auto"/>
            <w:szCs w:val="22"/>
            <w:shd w:val="clear" w:color="auto" w:fill="FFFFFF"/>
          </w:rPr>
          <w:t xml:space="preserve">las instalaciones de </w:t>
        </w:r>
      </w:ins>
      <w:r w:rsidR="00E051BF" w:rsidRPr="009229A6">
        <w:rPr>
          <w:rStyle w:val="normaltextrun"/>
          <w:color w:val="auto"/>
          <w:szCs w:val="22"/>
          <w:shd w:val="clear" w:color="auto" w:fill="FFFFFF"/>
        </w:rPr>
        <w:t>producción</w:t>
      </w:r>
      <w:del w:id="8" w:author="Red Eléctrica" w:date="2022-10-25T13:44:00Z">
        <w:r w:rsidRPr="009229A6">
          <w:rPr>
            <w:rStyle w:val="normaltextrun"/>
            <w:color w:val="auto"/>
            <w:szCs w:val="22"/>
            <w:shd w:val="clear" w:color="auto" w:fill="FFFFFF"/>
          </w:rPr>
          <w:delText>, con el fin de garantizar la operación segura del Sistema.</w:delText>
        </w:r>
      </w:del>
    </w:p>
    <w:p w14:paraId="4619BD34" w14:textId="77777777" w:rsidR="00A03BBE" w:rsidRPr="009229A6" w:rsidRDefault="00E6349D" w:rsidP="009229A6">
      <w:pPr>
        <w:spacing w:before="120" w:after="0"/>
        <w:rPr>
          <w:del w:id="9" w:author="Red Eléctrica" w:date="2022-10-25T13:44:00Z"/>
          <w:rStyle w:val="normaltextrun"/>
          <w:color w:val="auto"/>
          <w:szCs w:val="22"/>
          <w:shd w:val="clear" w:color="auto" w:fill="FFFFFF"/>
        </w:rPr>
      </w:pPr>
      <w:del w:id="10" w:author="Red Eléctrica" w:date="2022-10-25T13:44:00Z">
        <w:r w:rsidRPr="009229A6">
          <w:rPr>
            <w:rStyle w:val="normaltextrun"/>
            <w:color w:val="auto"/>
            <w:szCs w:val="22"/>
            <w:shd w:val="clear" w:color="auto" w:fill="FFFFFF"/>
          </w:rPr>
          <w:delText xml:space="preserve"> Toda la </w:delText>
        </w:r>
      </w:del>
      <w:ins w:id="11" w:author="Red Eléctrica" w:date="2022-10-25T13:44:00Z">
        <w:r w:rsidR="00926C20" w:rsidRPr="009229A6">
          <w:rPr>
            <w:rStyle w:val="normaltextrun"/>
            <w:color w:val="auto"/>
            <w:szCs w:val="22"/>
            <w:shd w:val="clear" w:color="auto" w:fill="FFFFFF"/>
          </w:rPr>
          <w:t xml:space="preserve"> </w:t>
        </w:r>
        <w:r w:rsidR="00E051BF" w:rsidRPr="009229A6">
          <w:rPr>
            <w:rStyle w:val="normaltextrun"/>
            <w:color w:val="auto"/>
            <w:szCs w:val="22"/>
            <w:shd w:val="clear" w:color="auto" w:fill="FFFFFF"/>
          </w:rPr>
          <w:t>de energía eléctrica</w:t>
        </w:r>
        <w:r w:rsidR="00926C20" w:rsidRPr="009229A6">
          <w:rPr>
            <w:rStyle w:val="normaltextrun"/>
            <w:color w:val="auto"/>
            <w:szCs w:val="22"/>
            <w:shd w:val="clear" w:color="auto" w:fill="FFFFFF"/>
          </w:rPr>
          <w:t xml:space="preserve">, e instalaciones de </w:t>
        </w:r>
      </w:ins>
      <w:r w:rsidR="00926C20" w:rsidRPr="009229A6">
        <w:rPr>
          <w:rStyle w:val="normaltextrun"/>
          <w:color w:val="auto"/>
          <w:szCs w:val="22"/>
          <w:shd w:val="clear" w:color="auto" w:fill="FFFFFF"/>
        </w:rPr>
        <w:t xml:space="preserve">generación </w:t>
      </w:r>
      <w:del w:id="12" w:author="Red Eléctrica" w:date="2022-10-25T13:44:00Z">
        <w:r w:rsidRPr="009229A6">
          <w:rPr>
            <w:rStyle w:val="normaltextrun"/>
            <w:color w:val="auto"/>
            <w:szCs w:val="22"/>
            <w:shd w:val="clear" w:color="auto" w:fill="FFFFFF"/>
          </w:rPr>
          <w:delText>del Sistema Eléctrico Peninsular Español, incluida aquélla objeto de este procedimiento, está sujeta de forma general</w:delText>
        </w:r>
      </w:del>
      <w:ins w:id="13" w:author="Red Eléctrica" w:date="2022-10-25T13:44:00Z">
        <w:r w:rsidR="00926C20" w:rsidRPr="009229A6">
          <w:rPr>
            <w:rStyle w:val="normaltextrun"/>
            <w:color w:val="auto"/>
            <w:szCs w:val="22"/>
            <w:shd w:val="clear" w:color="auto" w:fill="FFFFFF"/>
          </w:rPr>
          <w:t>asociada</w:t>
        </w:r>
      </w:ins>
      <w:r w:rsidR="00926C20" w:rsidRPr="009229A6">
        <w:rPr>
          <w:rStyle w:val="normaltextrun"/>
          <w:color w:val="auto"/>
          <w:szCs w:val="22"/>
          <w:shd w:val="clear" w:color="auto" w:fill="FFFFFF"/>
        </w:rPr>
        <w:t xml:space="preserve"> a </w:t>
      </w:r>
      <w:del w:id="14" w:author="Red Eléctrica" w:date="2022-10-25T13:44:00Z">
        <w:r w:rsidRPr="009229A6">
          <w:rPr>
            <w:rStyle w:val="normaltextrun"/>
            <w:color w:val="auto"/>
            <w:szCs w:val="22"/>
            <w:shd w:val="clear" w:color="auto" w:fill="FFFFFF"/>
          </w:rPr>
          <w:delText>lo dispuesto en los Procedimientos de Operación y en particular en los procedimientos por los que se establece la programación</w:delText>
        </w:r>
      </w:del>
      <w:ins w:id="15" w:author="Red Eléctrica" w:date="2022-10-25T13:44:00Z">
        <w:r w:rsidR="00926C20" w:rsidRPr="009229A6">
          <w:rPr>
            <w:rStyle w:val="normaltextrun"/>
            <w:color w:val="auto"/>
            <w:szCs w:val="22"/>
            <w:shd w:val="clear" w:color="auto" w:fill="FFFFFF"/>
          </w:rPr>
          <w:t xml:space="preserve">autoconsumo, </w:t>
        </w:r>
        <w:r w:rsidR="00276E14" w:rsidRPr="009229A6">
          <w:rPr>
            <w:rStyle w:val="normaltextrun"/>
            <w:color w:val="auto"/>
            <w:szCs w:val="22"/>
            <w:shd w:val="clear" w:color="auto" w:fill="FFFFFF"/>
          </w:rPr>
          <w:t>con</w:t>
        </w:r>
        <w:r w:rsidR="00E051BF" w:rsidRPr="009229A6">
          <w:rPr>
            <w:rStyle w:val="normaltextrun"/>
            <w:color w:val="auto"/>
            <w:szCs w:val="22"/>
            <w:shd w:val="clear" w:color="auto" w:fill="FFFFFF"/>
          </w:rPr>
          <w:t xml:space="preserve"> obligación</w:t>
        </w:r>
      </w:ins>
      <w:r w:rsidR="00E051BF" w:rsidRPr="009229A6">
        <w:rPr>
          <w:rStyle w:val="normaltextrun"/>
          <w:color w:val="auto"/>
          <w:szCs w:val="22"/>
          <w:shd w:val="clear" w:color="auto" w:fill="FFFFFF"/>
        </w:rPr>
        <w:t xml:space="preserve"> de </w:t>
      </w:r>
      <w:del w:id="16" w:author="Red Eléctrica" w:date="2022-10-25T13:44:00Z">
        <w:r w:rsidRPr="009229A6">
          <w:rPr>
            <w:rStyle w:val="normaltextrun"/>
            <w:color w:val="auto"/>
            <w:szCs w:val="22"/>
            <w:shd w:val="clear" w:color="auto" w:fill="FFFFFF"/>
          </w:rPr>
          <w:delText xml:space="preserve">la </w:delText>
        </w:r>
      </w:del>
      <w:ins w:id="17" w:author="Red Eléctrica" w:date="2022-10-25T13:44:00Z">
        <w:r w:rsidR="00E051BF" w:rsidRPr="009229A6">
          <w:rPr>
            <w:rStyle w:val="normaltextrun"/>
            <w:color w:val="auto"/>
            <w:szCs w:val="22"/>
            <w:shd w:val="clear" w:color="auto" w:fill="FFFFFF"/>
          </w:rPr>
          <w:t xml:space="preserve">estar adscritas a un centro de control </w:t>
        </w:r>
        <w:r w:rsidR="00E051BF" w:rsidRPr="009229A6">
          <w:rPr>
            <w:rStyle w:val="normaltextrun"/>
            <w:color w:val="auto"/>
            <w:szCs w:val="22"/>
            <w:shd w:val="clear" w:color="auto" w:fill="FFFFFF"/>
            <w:lang w:val="es-ES"/>
          </w:rPr>
          <w:t xml:space="preserve">de </w:t>
        </w:r>
      </w:ins>
      <w:r w:rsidR="00E051BF" w:rsidRPr="005070DD">
        <w:rPr>
          <w:rStyle w:val="normaltextrun"/>
          <w:color w:val="auto"/>
          <w:shd w:val="clear" w:color="auto" w:fill="FFFFFF"/>
          <w:lang w:val="es-ES"/>
        </w:rPr>
        <w:t>generación</w:t>
      </w:r>
      <w:del w:id="18" w:author="Red Eléctrica" w:date="2022-10-25T13:44:00Z">
        <w:r w:rsidRPr="009229A6">
          <w:rPr>
            <w:rStyle w:val="normaltextrun"/>
            <w:color w:val="auto"/>
            <w:szCs w:val="22"/>
            <w:shd w:val="clear" w:color="auto" w:fill="FFFFFF"/>
          </w:rPr>
          <w:delText>, las restricciones técnicas y la gestión de desvíos.</w:delText>
        </w:r>
      </w:del>
    </w:p>
    <w:p w14:paraId="19D0A368" w14:textId="466E3C14" w:rsidR="00705FF8" w:rsidRPr="009229A6" w:rsidRDefault="00E6349D" w:rsidP="009229A6">
      <w:pPr>
        <w:spacing w:before="120" w:after="0"/>
        <w:rPr>
          <w:rStyle w:val="normaltextrun"/>
          <w:color w:val="auto"/>
          <w:szCs w:val="22"/>
          <w:shd w:val="clear" w:color="auto" w:fill="FFFFFF"/>
        </w:rPr>
      </w:pPr>
      <w:del w:id="19" w:author="Red Eléctrica" w:date="2022-10-25T13:44:00Z">
        <w:r w:rsidRPr="009229A6">
          <w:rPr>
            <w:rStyle w:val="normaltextrun"/>
            <w:color w:val="auto"/>
            <w:szCs w:val="22"/>
            <w:shd w:val="clear" w:color="auto" w:fill="FFFFFF"/>
          </w:rPr>
          <w:delText>El objeto de este procedimiento es establecer las medidas</w:delText>
        </w:r>
      </w:del>
      <w:ins w:id="20" w:author="Red Eléctrica" w:date="2022-10-25T13:44:00Z">
        <w:r w:rsidR="00E051BF" w:rsidRPr="009229A6">
          <w:rPr>
            <w:rStyle w:val="normaltextrun"/>
            <w:color w:val="auto"/>
            <w:szCs w:val="22"/>
            <w:shd w:val="clear" w:color="auto" w:fill="FFFFFF"/>
            <w:lang w:val="es-ES"/>
          </w:rPr>
          <w:t xml:space="preserve"> y demanda que no </w:t>
        </w:r>
        <w:r w:rsidR="00540F7A" w:rsidRPr="009229A6">
          <w:rPr>
            <w:rStyle w:val="normaltextrun"/>
            <w:color w:val="auto"/>
            <w:szCs w:val="22"/>
            <w:shd w:val="clear" w:color="auto" w:fill="FFFFFF"/>
            <w:lang w:val="es-ES"/>
          </w:rPr>
          <w:t>formen parte</w:t>
        </w:r>
      </w:ins>
      <w:r w:rsidR="00E051BF" w:rsidRPr="005070DD">
        <w:rPr>
          <w:rStyle w:val="normaltextrun"/>
          <w:color w:val="auto"/>
          <w:shd w:val="clear" w:color="auto" w:fill="FFFFFF"/>
          <w:lang w:val="es-ES"/>
        </w:rPr>
        <w:t xml:space="preserve"> de </w:t>
      </w:r>
      <w:del w:id="21" w:author="Red Eléctrica" w:date="2022-10-25T13:44:00Z">
        <w:r w:rsidRPr="009229A6">
          <w:rPr>
            <w:rStyle w:val="normaltextrun"/>
            <w:color w:val="auto"/>
            <w:szCs w:val="22"/>
            <w:shd w:val="clear" w:color="auto" w:fill="FFFFFF"/>
          </w:rPr>
          <w:delText>operación del sistema en su conjunto y de estas unidades de producción en particular</w:delText>
        </w:r>
      </w:del>
      <w:ins w:id="22" w:author="Red Eléctrica" w:date="2022-10-25T13:44:00Z">
        <w:r w:rsidR="00F96499" w:rsidRPr="009229A6">
          <w:rPr>
            <w:rStyle w:val="normaltextrun"/>
            <w:color w:val="auto"/>
            <w:szCs w:val="22"/>
            <w:shd w:val="clear" w:color="auto" w:fill="FFFFFF"/>
            <w:lang w:val="es-ES"/>
          </w:rPr>
          <w:t xml:space="preserve">una </w:t>
        </w:r>
        <w:r w:rsidR="00E051BF" w:rsidRPr="009229A6">
          <w:rPr>
            <w:rStyle w:val="normaltextrun"/>
            <w:color w:val="auto"/>
            <w:szCs w:val="22"/>
            <w:shd w:val="clear" w:color="auto" w:fill="FFFFFF"/>
            <w:lang w:val="es-ES"/>
          </w:rPr>
          <w:t>unidad física</w:t>
        </w:r>
      </w:ins>
      <w:ins w:id="23" w:author="Caballero Martin, Marta" w:date="2022-12-01T11:20:00Z">
        <w:r w:rsidR="00B97157" w:rsidRPr="00B97157">
          <w:rPr>
            <w:rStyle w:val="normaltextrun"/>
            <w:color w:val="auto"/>
            <w:szCs w:val="22"/>
            <w:shd w:val="clear" w:color="auto" w:fill="FFFFFF"/>
          </w:rPr>
          <w:t xml:space="preserve"> </w:t>
        </w:r>
        <w:r w:rsidR="00B97157" w:rsidRPr="00863660">
          <w:rPr>
            <w:rStyle w:val="normaltextrun"/>
            <w:color w:val="auto"/>
            <w:szCs w:val="22"/>
            <w:shd w:val="clear" w:color="auto" w:fill="FFFFFF"/>
          </w:rPr>
          <w:t>con localización eléctrica específica</w:t>
        </w:r>
      </w:ins>
      <w:r w:rsidRPr="009229A6">
        <w:rPr>
          <w:rStyle w:val="normaltextrun"/>
          <w:color w:val="auto"/>
          <w:szCs w:val="22"/>
          <w:shd w:val="clear" w:color="auto" w:fill="FFFFFF"/>
        </w:rPr>
        <w:t xml:space="preserve">, de forma tal que se mantenga la operación segura y estable del sistema, en situaciones donde el </w:t>
      </w:r>
      <w:del w:id="24" w:author="Red Eléctrica" w:date="2022-10-25T13:44:00Z">
        <w:r w:rsidRPr="009229A6">
          <w:rPr>
            <w:rStyle w:val="normaltextrun"/>
            <w:color w:val="auto"/>
            <w:szCs w:val="22"/>
            <w:shd w:val="clear" w:color="auto" w:fill="FFFFFF"/>
          </w:rPr>
          <w:delText>OS</w:delText>
        </w:r>
      </w:del>
      <w:ins w:id="25" w:author="Red Eléctrica" w:date="2022-10-25T13:44:00Z">
        <w:r w:rsidRPr="009229A6">
          <w:rPr>
            <w:rStyle w:val="normaltextrun"/>
            <w:color w:val="auto"/>
            <w:szCs w:val="22"/>
            <w:shd w:val="clear" w:color="auto" w:fill="FFFFFF"/>
          </w:rPr>
          <w:t>O</w:t>
        </w:r>
        <w:r w:rsidR="00504F31" w:rsidRPr="009229A6">
          <w:rPr>
            <w:rStyle w:val="normaltextrun"/>
            <w:color w:val="auto"/>
            <w:szCs w:val="22"/>
            <w:shd w:val="clear" w:color="auto" w:fill="FFFFFF"/>
          </w:rPr>
          <w:t xml:space="preserve">perador del </w:t>
        </w:r>
        <w:r w:rsidRPr="009229A6">
          <w:rPr>
            <w:rStyle w:val="normaltextrun"/>
            <w:color w:val="auto"/>
            <w:szCs w:val="22"/>
            <w:shd w:val="clear" w:color="auto" w:fill="FFFFFF"/>
          </w:rPr>
          <w:t>S</w:t>
        </w:r>
        <w:r w:rsidR="00504F31" w:rsidRPr="009229A6">
          <w:rPr>
            <w:rStyle w:val="normaltextrun"/>
            <w:color w:val="auto"/>
            <w:szCs w:val="22"/>
            <w:shd w:val="clear" w:color="auto" w:fill="FFFFFF"/>
          </w:rPr>
          <w:t>istema</w:t>
        </w:r>
      </w:ins>
      <w:r w:rsidRPr="009229A6">
        <w:rPr>
          <w:rStyle w:val="normaltextrun"/>
          <w:color w:val="auto"/>
          <w:szCs w:val="22"/>
          <w:shd w:val="clear" w:color="auto" w:fill="FFFFFF"/>
        </w:rPr>
        <w:t xml:space="preserve"> considere que la disponibilidad de potencia para regulación terciaria disponible es insuficiente para asegurar el adecuado equilibrio entre la generación y el consumo en el sistema o para solventar situaciones de riesgo en el sistema cuando no se cumplen los criterios de seguridad fijados en el </w:t>
      </w:r>
      <w:del w:id="26" w:author="Red Eléctrica" w:date="2022-10-25T13:44:00Z">
        <w:r w:rsidRPr="009229A6">
          <w:rPr>
            <w:rStyle w:val="normaltextrun"/>
            <w:color w:val="auto"/>
            <w:szCs w:val="22"/>
            <w:shd w:val="clear" w:color="auto" w:fill="FFFFFF"/>
          </w:rPr>
          <w:delText>Procedimiento</w:delText>
        </w:r>
      </w:del>
      <w:ins w:id="27" w:author="Red Eléctrica" w:date="2022-10-25T13:44:00Z">
        <w:r w:rsidR="001B00C7" w:rsidRPr="009229A6">
          <w:rPr>
            <w:rStyle w:val="normaltextrun"/>
            <w:color w:val="auto"/>
            <w:szCs w:val="22"/>
            <w:shd w:val="clear" w:color="auto" w:fill="FFFFFF"/>
          </w:rPr>
          <w:t>p</w:t>
        </w:r>
        <w:r w:rsidRPr="009229A6">
          <w:rPr>
            <w:rStyle w:val="normaltextrun"/>
            <w:color w:val="auto"/>
            <w:szCs w:val="22"/>
            <w:shd w:val="clear" w:color="auto" w:fill="FFFFFF"/>
          </w:rPr>
          <w:t>rocedimiento</w:t>
        </w:r>
      </w:ins>
      <w:r w:rsidRPr="009229A6">
        <w:rPr>
          <w:rStyle w:val="normaltextrun"/>
          <w:color w:val="auto"/>
          <w:szCs w:val="22"/>
          <w:shd w:val="clear" w:color="auto" w:fill="FFFFFF"/>
        </w:rPr>
        <w:t xml:space="preserve"> de </w:t>
      </w:r>
      <w:del w:id="28" w:author="Red Eléctrica" w:date="2022-10-25T13:44:00Z">
        <w:r w:rsidRPr="009229A6">
          <w:rPr>
            <w:rStyle w:val="normaltextrun"/>
            <w:color w:val="auto"/>
            <w:szCs w:val="22"/>
            <w:shd w:val="clear" w:color="auto" w:fill="FFFFFF"/>
          </w:rPr>
          <w:delText>Operación</w:delText>
        </w:r>
      </w:del>
      <w:ins w:id="29" w:author="Red Eléctrica" w:date="2022-10-25T13:44:00Z">
        <w:r w:rsidR="001B00C7" w:rsidRPr="009229A6">
          <w:rPr>
            <w:rStyle w:val="normaltextrun"/>
            <w:color w:val="auto"/>
            <w:szCs w:val="22"/>
            <w:shd w:val="clear" w:color="auto" w:fill="FFFFFF"/>
          </w:rPr>
          <w:t>o</w:t>
        </w:r>
        <w:r w:rsidRPr="009229A6">
          <w:rPr>
            <w:rStyle w:val="normaltextrun"/>
            <w:color w:val="auto"/>
            <w:szCs w:val="22"/>
            <w:shd w:val="clear" w:color="auto" w:fill="FFFFFF"/>
          </w:rPr>
          <w:t>peración</w:t>
        </w:r>
      </w:ins>
      <w:r w:rsidRPr="009229A6">
        <w:rPr>
          <w:rStyle w:val="normaltextrun"/>
          <w:color w:val="auto"/>
          <w:szCs w:val="22"/>
          <w:shd w:val="clear" w:color="auto" w:fill="FFFFFF"/>
        </w:rPr>
        <w:t xml:space="preserve"> por el que se establecen los criterios de funcionamiento y seguridad para la operación del sistema eléctrico.</w:t>
      </w:r>
    </w:p>
    <w:p w14:paraId="02ED8968" w14:textId="24C50FC4" w:rsidR="00E6349D" w:rsidRDefault="00E6349D" w:rsidP="00863660">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sidRPr="009A54C1">
        <w:rPr>
          <w:rFonts w:ascii="Arial" w:eastAsiaTheme="minorHAnsi" w:hAnsi="Arial" w:cs="Arial"/>
          <w:bCs w:val="0"/>
          <w:color w:val="auto"/>
          <w:sz w:val="22"/>
          <w:szCs w:val="22"/>
          <w:shd w:val="clear" w:color="auto" w:fill="FFFFFF"/>
          <w:lang w:val="es-ES"/>
        </w:rPr>
        <w:t>Ámbito de aplicación</w:t>
      </w:r>
    </w:p>
    <w:p w14:paraId="3249CC1B" w14:textId="77777777" w:rsidR="00A03BBE" w:rsidRPr="00863660" w:rsidRDefault="00E6349D" w:rsidP="00E6349D">
      <w:pPr>
        <w:rPr>
          <w:rStyle w:val="normaltextrun"/>
          <w:color w:val="auto"/>
          <w:szCs w:val="22"/>
          <w:shd w:val="clear" w:color="auto" w:fill="FFFFFF"/>
        </w:rPr>
      </w:pPr>
      <w:r w:rsidRPr="00863660">
        <w:rPr>
          <w:rStyle w:val="normaltextrun"/>
          <w:color w:val="auto"/>
          <w:szCs w:val="22"/>
          <w:shd w:val="clear" w:color="auto" w:fill="FFFFFF"/>
        </w:rPr>
        <w:t xml:space="preserve">Este procedimiento </w:t>
      </w:r>
      <w:proofErr w:type="gramStart"/>
      <w:r w:rsidRPr="00863660">
        <w:rPr>
          <w:rStyle w:val="normaltextrun"/>
          <w:color w:val="auto"/>
          <w:szCs w:val="22"/>
          <w:shd w:val="clear" w:color="auto" w:fill="FFFFFF"/>
        </w:rPr>
        <w:t>es de aplicación</w:t>
      </w:r>
      <w:proofErr w:type="gramEnd"/>
      <w:r w:rsidRPr="00863660">
        <w:rPr>
          <w:rStyle w:val="normaltextrun"/>
          <w:color w:val="auto"/>
          <w:szCs w:val="22"/>
          <w:shd w:val="clear" w:color="auto" w:fill="FFFFFF"/>
        </w:rPr>
        <w:t xml:space="preserve"> a: </w:t>
      </w:r>
    </w:p>
    <w:p w14:paraId="1BDFE57B" w14:textId="1A041F19" w:rsidR="00A03BBE" w:rsidRPr="00863660" w:rsidRDefault="00E6349D" w:rsidP="00863660">
      <w:pPr>
        <w:pStyle w:val="a"/>
        <w:numPr>
          <w:ilvl w:val="0"/>
          <w:numId w:val="26"/>
        </w:numPr>
        <w:rPr>
          <w:rStyle w:val="normaltextrun"/>
          <w:color w:val="auto"/>
          <w:szCs w:val="22"/>
          <w:shd w:val="clear" w:color="auto" w:fill="FFFFFF"/>
        </w:rPr>
      </w:pPr>
      <w:del w:id="30" w:author="Red Eléctrica" w:date="2022-10-25T13:44:00Z">
        <w:r w:rsidRPr="00863660">
          <w:rPr>
            <w:rStyle w:val="normaltextrun"/>
            <w:color w:val="auto"/>
            <w:szCs w:val="22"/>
            <w:shd w:val="clear" w:color="auto" w:fill="FFFFFF"/>
          </w:rPr>
          <w:delText xml:space="preserve">Red Eléctrica en su condición de </w:delText>
        </w:r>
      </w:del>
      <w:r w:rsidRPr="00863660">
        <w:rPr>
          <w:rStyle w:val="normaltextrun"/>
          <w:color w:val="auto"/>
          <w:szCs w:val="22"/>
          <w:shd w:val="clear" w:color="auto" w:fill="FFFFFF"/>
        </w:rPr>
        <w:t xml:space="preserve">Operador del Sistema (OS). </w:t>
      </w:r>
    </w:p>
    <w:p w14:paraId="04150F2B" w14:textId="4D0216F7" w:rsidR="00A03BBE" w:rsidRPr="00863660" w:rsidRDefault="00E6349D" w:rsidP="00863660">
      <w:pPr>
        <w:pStyle w:val="a"/>
        <w:numPr>
          <w:ilvl w:val="0"/>
          <w:numId w:val="26"/>
        </w:numPr>
        <w:rPr>
          <w:rStyle w:val="normaltextrun"/>
          <w:color w:val="auto"/>
          <w:szCs w:val="22"/>
          <w:shd w:val="clear" w:color="auto" w:fill="FFFFFF"/>
        </w:rPr>
      </w:pPr>
      <w:del w:id="31" w:author="Red Eléctrica" w:date="2022-10-25T13:44:00Z">
        <w:r w:rsidRPr="00863660">
          <w:rPr>
            <w:rStyle w:val="normaltextrun"/>
            <w:color w:val="auto"/>
            <w:szCs w:val="22"/>
            <w:shd w:val="clear" w:color="auto" w:fill="FFFFFF"/>
          </w:rPr>
          <w:delText>Empresas propietarias</w:delText>
        </w:r>
      </w:del>
      <w:ins w:id="32" w:author="Red Eléctrica" w:date="2022-10-25T13:44:00Z">
        <w:r w:rsidR="005F6A1A" w:rsidRPr="00863660">
          <w:rPr>
            <w:rStyle w:val="normaltextrun"/>
            <w:color w:val="auto"/>
            <w:szCs w:val="22"/>
            <w:shd w:val="clear" w:color="auto" w:fill="FFFFFF"/>
          </w:rPr>
          <w:t>Titulares o representantes</w:t>
        </w:r>
      </w:ins>
      <w:r w:rsidRPr="00863660">
        <w:rPr>
          <w:rStyle w:val="normaltextrun"/>
          <w:color w:val="auto"/>
          <w:szCs w:val="22"/>
          <w:shd w:val="clear" w:color="auto" w:fill="FFFFFF"/>
        </w:rPr>
        <w:t xml:space="preserve"> de </w:t>
      </w:r>
      <w:del w:id="33" w:author="Red Eléctrica" w:date="2022-10-25T13:44:00Z">
        <w:r w:rsidRPr="00863660">
          <w:rPr>
            <w:rStyle w:val="normaltextrun"/>
            <w:color w:val="auto"/>
            <w:szCs w:val="22"/>
            <w:shd w:val="clear" w:color="auto" w:fill="FFFFFF"/>
          </w:rPr>
          <w:delText>unidades</w:delText>
        </w:r>
      </w:del>
      <w:ins w:id="34" w:author="Red Eléctrica" w:date="2022-10-25T13:44:00Z">
        <w:r w:rsidR="003E2D9D" w:rsidRPr="00863660">
          <w:rPr>
            <w:rStyle w:val="normaltextrun"/>
            <w:color w:val="auto"/>
            <w:szCs w:val="22"/>
            <w:shd w:val="clear" w:color="auto" w:fill="FFFFFF"/>
          </w:rPr>
          <w:t>las instalaciones</w:t>
        </w:r>
      </w:ins>
      <w:r w:rsidR="008F2C25" w:rsidRPr="00863660">
        <w:rPr>
          <w:rStyle w:val="normaltextrun"/>
          <w:color w:val="auto"/>
          <w:szCs w:val="22"/>
          <w:shd w:val="clear" w:color="auto" w:fill="FFFFFF"/>
        </w:rPr>
        <w:t xml:space="preserve"> </w:t>
      </w:r>
      <w:r w:rsidRPr="00863660">
        <w:rPr>
          <w:rStyle w:val="normaltextrun"/>
          <w:color w:val="auto"/>
          <w:szCs w:val="22"/>
          <w:shd w:val="clear" w:color="auto" w:fill="FFFFFF"/>
        </w:rPr>
        <w:t>de producción</w:t>
      </w:r>
      <w:ins w:id="35" w:author="Red Eléctrica" w:date="2022-10-25T13:44:00Z">
        <w:del w:id="36" w:author="Caballero Martin, Marta" w:date="2022-12-01T12:02:00Z">
          <w:r w:rsidR="00C02B36" w:rsidRPr="00863660" w:rsidDel="001C1ACA">
            <w:rPr>
              <w:rStyle w:val="normaltextrun"/>
              <w:color w:val="auto"/>
              <w:szCs w:val="22"/>
              <w:shd w:val="clear" w:color="auto" w:fill="FFFFFF"/>
            </w:rPr>
            <w:delText>,</w:delText>
          </w:r>
        </w:del>
        <w:r w:rsidR="00C02B36" w:rsidRPr="00863660">
          <w:rPr>
            <w:rStyle w:val="normaltextrun"/>
            <w:color w:val="auto"/>
            <w:szCs w:val="22"/>
            <w:shd w:val="clear" w:color="auto" w:fill="FFFFFF"/>
          </w:rPr>
          <w:t xml:space="preserve"> e instalaciones de generación asociada a autoconsumo,</w:t>
        </w:r>
      </w:ins>
      <w:ins w:id="37" w:author="Caballero Martin, Marta" w:date="2022-12-01T11:21:00Z">
        <w:r w:rsidR="00AE7FC7" w:rsidRPr="00AE7FC7">
          <w:rPr>
            <w:rStyle w:val="normaltextrun"/>
            <w:color w:val="auto"/>
            <w:szCs w:val="22"/>
            <w:shd w:val="clear" w:color="auto" w:fill="FFFFFF"/>
          </w:rPr>
          <w:t xml:space="preserve"> </w:t>
        </w:r>
        <w:r w:rsidR="00AE7FC7" w:rsidRPr="00863660">
          <w:rPr>
            <w:rStyle w:val="normaltextrun"/>
            <w:color w:val="auto"/>
            <w:szCs w:val="22"/>
            <w:shd w:val="clear" w:color="auto" w:fill="FFFFFF"/>
          </w:rPr>
          <w:t>incluyendo instalaciones híbridas,</w:t>
        </w:r>
      </w:ins>
      <w:r w:rsidRPr="00863660">
        <w:rPr>
          <w:rStyle w:val="normaltextrun"/>
          <w:color w:val="auto"/>
          <w:szCs w:val="22"/>
          <w:shd w:val="clear" w:color="auto" w:fill="FFFFFF"/>
        </w:rPr>
        <w:t xml:space="preserve"> con obligación de estar adscritas a un centro de control de generación</w:t>
      </w:r>
      <w:ins w:id="38" w:author="Red Eléctrica" w:date="2022-10-25T13:44:00Z">
        <w:r w:rsidR="00FA4988" w:rsidRPr="00863660">
          <w:rPr>
            <w:rStyle w:val="normaltextrun"/>
            <w:color w:val="auto"/>
            <w:szCs w:val="22"/>
            <w:shd w:val="clear" w:color="auto" w:fill="FFFFFF"/>
          </w:rPr>
          <w:t xml:space="preserve"> y demanda</w:t>
        </w:r>
        <w:del w:id="39" w:author="Caballero Martin, Marta" w:date="2022-12-01T11:21:00Z">
          <w:r w:rsidR="00F96499" w:rsidRPr="00863660" w:rsidDel="00AE7FC7">
            <w:rPr>
              <w:rStyle w:val="normaltextrun"/>
              <w:color w:val="auto"/>
              <w:szCs w:val="22"/>
              <w:shd w:val="clear" w:color="auto" w:fill="FFFFFF"/>
            </w:rPr>
            <w:delText>,</w:delText>
          </w:r>
          <w:r w:rsidR="00185E21" w:rsidRPr="00863660" w:rsidDel="00AE7FC7">
            <w:rPr>
              <w:rStyle w:val="normaltextrun"/>
              <w:color w:val="auto"/>
              <w:szCs w:val="22"/>
              <w:shd w:val="clear" w:color="auto" w:fill="FFFFFF"/>
            </w:rPr>
            <w:delText xml:space="preserve"> incluyendo instalaciones híbridas,</w:delText>
          </w:r>
        </w:del>
        <w:r w:rsidR="008D562D" w:rsidRPr="00863660">
          <w:rPr>
            <w:rStyle w:val="normaltextrun"/>
            <w:color w:val="auto"/>
            <w:szCs w:val="22"/>
            <w:shd w:val="clear" w:color="auto" w:fill="FFFFFF"/>
          </w:rPr>
          <w:t xml:space="preserve"> que no formen parte de </w:t>
        </w:r>
        <w:r w:rsidR="00F96499" w:rsidRPr="00863660">
          <w:rPr>
            <w:rStyle w:val="normaltextrun"/>
            <w:color w:val="auto"/>
            <w:szCs w:val="22"/>
            <w:shd w:val="clear" w:color="auto" w:fill="FFFFFF"/>
          </w:rPr>
          <w:t xml:space="preserve">una </w:t>
        </w:r>
        <w:r w:rsidR="008D562D" w:rsidRPr="00863660">
          <w:rPr>
            <w:rStyle w:val="normaltextrun"/>
            <w:color w:val="auto"/>
            <w:szCs w:val="22"/>
            <w:shd w:val="clear" w:color="auto" w:fill="FFFFFF"/>
          </w:rPr>
          <w:t>unidad física</w:t>
        </w:r>
        <w:r w:rsidR="00941055" w:rsidRPr="00863660">
          <w:rPr>
            <w:rStyle w:val="normaltextrun"/>
            <w:color w:val="auto"/>
            <w:szCs w:val="22"/>
            <w:shd w:val="clear" w:color="auto" w:fill="FFFFFF"/>
          </w:rPr>
          <w:t xml:space="preserve"> con localización eléctrica específica</w:t>
        </w:r>
        <w:r w:rsidR="00F96499" w:rsidRPr="00863660">
          <w:rPr>
            <w:rStyle w:val="normaltextrun"/>
            <w:color w:val="auto"/>
            <w:szCs w:val="22"/>
            <w:shd w:val="clear" w:color="auto" w:fill="FFFFFF"/>
          </w:rPr>
          <w:t>,</w:t>
        </w:r>
        <w:r w:rsidR="008D562D" w:rsidRPr="00863660">
          <w:rPr>
            <w:rStyle w:val="normaltextrun"/>
            <w:color w:val="auto"/>
            <w:szCs w:val="22"/>
            <w:shd w:val="clear" w:color="auto" w:fill="FFFFFF"/>
          </w:rPr>
          <w:t xml:space="preserve"> conforme a los criterios de organización de las unidades físicas establecidos en el Anexo II del P.O. 3.1</w:t>
        </w:r>
      </w:ins>
      <w:r w:rsidRPr="00863660">
        <w:rPr>
          <w:rStyle w:val="normaltextrun"/>
          <w:color w:val="auto"/>
          <w:szCs w:val="22"/>
          <w:shd w:val="clear" w:color="auto" w:fill="FFFFFF"/>
        </w:rPr>
        <w:t>.</w:t>
      </w:r>
    </w:p>
    <w:p w14:paraId="04ABA1D0" w14:textId="38CE4ECF" w:rsidR="00A03BBE" w:rsidRPr="00863660" w:rsidRDefault="00E6349D" w:rsidP="00863660">
      <w:pPr>
        <w:pStyle w:val="a"/>
        <w:numPr>
          <w:ilvl w:val="0"/>
          <w:numId w:val="26"/>
        </w:numPr>
        <w:rPr>
          <w:rStyle w:val="normaltextrun"/>
          <w:color w:val="auto"/>
          <w:szCs w:val="22"/>
          <w:shd w:val="clear" w:color="auto" w:fill="FFFFFF"/>
        </w:rPr>
      </w:pPr>
      <w:r w:rsidRPr="00863660">
        <w:rPr>
          <w:rStyle w:val="normaltextrun"/>
          <w:color w:val="auto"/>
          <w:szCs w:val="22"/>
          <w:shd w:val="clear" w:color="auto" w:fill="FFFFFF"/>
        </w:rPr>
        <w:t xml:space="preserve">Centros de </w:t>
      </w:r>
      <w:del w:id="40" w:author="Red Eléctrica" w:date="2022-10-25T13:44:00Z">
        <w:r w:rsidRPr="008B3D7C">
          <w:rPr>
            <w:rStyle w:val="normaltextrun"/>
            <w:color w:val="auto"/>
            <w:szCs w:val="22"/>
            <w:shd w:val="clear" w:color="auto" w:fill="FFFFFF"/>
          </w:rPr>
          <w:delText>Control de las instalaciones</w:delText>
        </w:r>
      </w:del>
      <w:ins w:id="41" w:author="Red Eléctrica" w:date="2022-10-25T13:44:00Z">
        <w:r w:rsidR="00265FD6" w:rsidRPr="00863660">
          <w:rPr>
            <w:rStyle w:val="normaltextrun"/>
            <w:color w:val="auto"/>
            <w:szCs w:val="22"/>
            <w:shd w:val="clear" w:color="auto" w:fill="FFFFFF"/>
          </w:rPr>
          <w:t>c</w:t>
        </w:r>
        <w:r w:rsidRPr="00863660">
          <w:rPr>
            <w:rStyle w:val="normaltextrun"/>
            <w:color w:val="auto"/>
            <w:szCs w:val="22"/>
            <w:shd w:val="clear" w:color="auto" w:fill="FFFFFF"/>
          </w:rPr>
          <w:t>ontrol</w:t>
        </w:r>
      </w:ins>
      <w:r w:rsidRPr="00863660">
        <w:rPr>
          <w:rStyle w:val="normaltextrun"/>
          <w:color w:val="auto"/>
          <w:szCs w:val="22"/>
          <w:shd w:val="clear" w:color="auto" w:fill="FFFFFF"/>
        </w:rPr>
        <w:t xml:space="preserve"> de</w:t>
      </w:r>
      <w:r w:rsidR="00B24FB0" w:rsidRPr="00863660">
        <w:rPr>
          <w:rStyle w:val="normaltextrun"/>
          <w:color w:val="auto"/>
          <w:szCs w:val="22"/>
          <w:shd w:val="clear" w:color="auto" w:fill="FFFFFF"/>
        </w:rPr>
        <w:t xml:space="preserve"> generación</w:t>
      </w:r>
      <w:ins w:id="42" w:author="Red Eléctrica" w:date="2022-10-25T13:44:00Z">
        <w:r w:rsidR="00B24FB0" w:rsidRPr="00863660">
          <w:rPr>
            <w:rStyle w:val="normaltextrun"/>
            <w:color w:val="auto"/>
            <w:szCs w:val="22"/>
            <w:shd w:val="clear" w:color="auto" w:fill="FFFFFF"/>
          </w:rPr>
          <w:t xml:space="preserve"> y demanda habilitados por el OS</w:t>
        </w:r>
      </w:ins>
      <w:r w:rsidRPr="00863660">
        <w:rPr>
          <w:rStyle w:val="normaltextrun"/>
          <w:color w:val="auto"/>
          <w:szCs w:val="22"/>
          <w:shd w:val="clear" w:color="auto" w:fill="FFFFFF"/>
        </w:rPr>
        <w:t>.</w:t>
      </w:r>
    </w:p>
    <w:p w14:paraId="5DB21A5D" w14:textId="77777777" w:rsidR="00A03BBE" w:rsidRPr="008B3D7C" w:rsidRDefault="00E6349D" w:rsidP="006A453E">
      <w:pPr>
        <w:pStyle w:val="a"/>
        <w:numPr>
          <w:ilvl w:val="0"/>
          <w:numId w:val="26"/>
        </w:numPr>
        <w:rPr>
          <w:del w:id="43" w:author="Red Eléctrica" w:date="2022-10-25T13:44:00Z"/>
          <w:rStyle w:val="normaltextrun"/>
          <w:color w:val="auto"/>
          <w:szCs w:val="22"/>
          <w:shd w:val="clear" w:color="auto" w:fill="FFFFFF"/>
        </w:rPr>
      </w:pPr>
      <w:del w:id="44" w:author="Red Eléctrica" w:date="2022-10-25T13:44:00Z">
        <w:r w:rsidRPr="008B3D7C">
          <w:rPr>
            <w:rStyle w:val="normaltextrun"/>
            <w:color w:val="auto"/>
            <w:szCs w:val="22"/>
            <w:shd w:val="clear" w:color="auto" w:fill="FFFFFF"/>
          </w:rPr>
          <w:delText>El transportista único y distribuidores que excepcionalmente sean titulares de instalaciones de transporte.</w:delText>
        </w:r>
      </w:del>
    </w:p>
    <w:p w14:paraId="1F332F1E" w14:textId="627352A6" w:rsidR="00E6349D" w:rsidRDefault="00E6349D" w:rsidP="00863660">
      <w:pPr>
        <w:pStyle w:val="a"/>
        <w:numPr>
          <w:ilvl w:val="0"/>
          <w:numId w:val="26"/>
        </w:numPr>
        <w:rPr>
          <w:rStyle w:val="normaltextrun"/>
          <w:color w:val="auto"/>
          <w:szCs w:val="22"/>
          <w:shd w:val="clear" w:color="auto" w:fill="FFFFFF"/>
        </w:rPr>
      </w:pPr>
      <w:del w:id="45" w:author="Red Eléctrica" w:date="2022-10-25T13:44:00Z">
        <w:r w:rsidRPr="00863660">
          <w:rPr>
            <w:rStyle w:val="normaltextrun"/>
            <w:color w:val="auto"/>
            <w:szCs w:val="22"/>
            <w:shd w:val="clear" w:color="auto" w:fill="FFFFFF"/>
          </w:rPr>
          <w:delText xml:space="preserve">Las empresas propietarias de instalaciones </w:delText>
        </w:r>
      </w:del>
      <w:ins w:id="46" w:author="Red Eléctrica" w:date="2022-10-25T13:44:00Z">
        <w:r w:rsidR="000609D7" w:rsidRPr="00863660">
          <w:rPr>
            <w:rStyle w:val="normaltextrun"/>
            <w:color w:val="auto"/>
            <w:szCs w:val="22"/>
            <w:shd w:val="clear" w:color="auto" w:fill="FFFFFF"/>
          </w:rPr>
          <w:t>G</w:t>
        </w:r>
        <w:r w:rsidRPr="00863660">
          <w:rPr>
            <w:rStyle w:val="normaltextrun"/>
            <w:color w:val="auto"/>
            <w:szCs w:val="22"/>
            <w:shd w:val="clear" w:color="auto" w:fill="FFFFFF"/>
          </w:rPr>
          <w:t xml:space="preserve">estores </w:t>
        </w:r>
      </w:ins>
      <w:r w:rsidRPr="00863660">
        <w:rPr>
          <w:rStyle w:val="normaltextrun"/>
          <w:color w:val="auto"/>
          <w:szCs w:val="22"/>
          <w:shd w:val="clear" w:color="auto" w:fill="FFFFFF"/>
        </w:rPr>
        <w:t>de la red de distribución</w:t>
      </w:r>
      <w:r w:rsidR="00E74399" w:rsidRPr="00863660">
        <w:rPr>
          <w:rStyle w:val="normaltextrun"/>
          <w:color w:val="auto"/>
          <w:szCs w:val="22"/>
          <w:shd w:val="clear" w:color="auto" w:fill="FFFFFF"/>
        </w:rPr>
        <w:t xml:space="preserve"> </w:t>
      </w:r>
      <w:del w:id="47" w:author="Red Eléctrica" w:date="2022-10-25T13:44:00Z">
        <w:r w:rsidRPr="00863660">
          <w:rPr>
            <w:rStyle w:val="normaltextrun"/>
            <w:color w:val="auto"/>
            <w:szCs w:val="22"/>
            <w:shd w:val="clear" w:color="auto" w:fill="FFFFFF"/>
          </w:rPr>
          <w:delText>y los gestores de la red de distribución correspondientes.</w:delText>
        </w:r>
      </w:del>
      <w:ins w:id="48" w:author="Red Eléctrica" w:date="2022-10-25T13:44:00Z">
        <w:r w:rsidR="00E74399" w:rsidRPr="00863660">
          <w:rPr>
            <w:rStyle w:val="normaltextrun"/>
            <w:color w:val="auto"/>
            <w:szCs w:val="22"/>
            <w:shd w:val="clear" w:color="auto" w:fill="FFFFFF"/>
          </w:rPr>
          <w:t>(GRD)</w:t>
        </w:r>
        <w:r w:rsidRPr="00863660">
          <w:rPr>
            <w:rStyle w:val="normaltextrun"/>
            <w:color w:val="auto"/>
            <w:szCs w:val="22"/>
            <w:shd w:val="clear" w:color="auto" w:fill="FFFFFF"/>
          </w:rPr>
          <w:t>.</w:t>
        </w:r>
      </w:ins>
    </w:p>
    <w:p w14:paraId="593B4AC8" w14:textId="3D3248F8" w:rsidR="00863660" w:rsidRDefault="003E1235" w:rsidP="00863660">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Pr>
          <w:rFonts w:ascii="Arial" w:eastAsiaTheme="minorHAnsi" w:hAnsi="Arial" w:cs="Arial"/>
          <w:bCs w:val="0"/>
          <w:color w:val="auto"/>
          <w:sz w:val="22"/>
          <w:szCs w:val="22"/>
          <w:shd w:val="clear" w:color="auto" w:fill="FFFFFF"/>
          <w:lang w:val="es-ES"/>
        </w:rPr>
        <w:t>Aplicación de limitaciones por razones de seguridad en el sistema</w:t>
      </w:r>
    </w:p>
    <w:p w14:paraId="4B7FE535" w14:textId="17A56EB9" w:rsidR="00850F90" w:rsidRPr="003E1235" w:rsidRDefault="00E6349D" w:rsidP="00E6349D">
      <w:pPr>
        <w:rPr>
          <w:rStyle w:val="normaltextrun"/>
          <w:color w:val="auto"/>
          <w:szCs w:val="22"/>
          <w:shd w:val="clear" w:color="auto" w:fill="FFFFFF"/>
        </w:rPr>
      </w:pPr>
      <w:del w:id="49" w:author="Red Eléctrica" w:date="2022-10-25T13:44:00Z">
        <w:r w:rsidRPr="003E1235">
          <w:rPr>
            <w:rStyle w:val="normaltextrun"/>
            <w:color w:val="auto"/>
            <w:szCs w:val="22"/>
            <w:shd w:val="clear" w:color="auto" w:fill="FFFFFF"/>
          </w:rPr>
          <w:delText>El Operador del Sistema, en cumplimiento de lo establecido en el procedimiento de operación por el que se establece la solución de restricciones técnicas y</w:delText>
        </w:r>
      </w:del>
      <w:ins w:id="50" w:author="Red Eléctrica" w:date="2022-10-25T13:44:00Z">
        <w:r w:rsidRPr="003E1235">
          <w:rPr>
            <w:rStyle w:val="normaltextrun"/>
            <w:color w:val="auto"/>
            <w:szCs w:val="22"/>
            <w:shd w:val="clear" w:color="auto" w:fill="FFFFFF"/>
          </w:rPr>
          <w:t>El O</w:t>
        </w:r>
        <w:r w:rsidR="00504F31" w:rsidRPr="003E1235">
          <w:rPr>
            <w:rStyle w:val="normaltextrun"/>
            <w:color w:val="auto"/>
            <w:szCs w:val="22"/>
            <w:shd w:val="clear" w:color="auto" w:fill="FFFFFF"/>
          </w:rPr>
          <w:t>S</w:t>
        </w:r>
        <w:r w:rsidRPr="003E1235">
          <w:rPr>
            <w:rStyle w:val="normaltextrun"/>
            <w:color w:val="auto"/>
            <w:szCs w:val="22"/>
            <w:shd w:val="clear" w:color="auto" w:fill="FFFFFF"/>
          </w:rPr>
          <w:t>,</w:t>
        </w:r>
      </w:ins>
      <w:r w:rsidRPr="003E1235">
        <w:rPr>
          <w:rStyle w:val="normaltextrun"/>
          <w:color w:val="auto"/>
          <w:szCs w:val="22"/>
          <w:shd w:val="clear" w:color="auto" w:fill="FFFFFF"/>
        </w:rPr>
        <w:t xml:space="preserve"> como resultado de los análisis y la supervisión de la seguridad del sistema, aplicados en distintos horizontes temporales, puede identificar diferentes condiciones que supongan un riesgo cierto para la continuidad y calidad del suministro. En el ámbito de las </w:t>
      </w:r>
      <w:del w:id="51" w:author="Red Eléctrica" w:date="2022-10-25T13:44:00Z">
        <w:r w:rsidRPr="003E1235">
          <w:rPr>
            <w:rStyle w:val="normaltextrun"/>
            <w:color w:val="auto"/>
            <w:szCs w:val="22"/>
            <w:shd w:val="clear" w:color="auto" w:fill="FFFFFF"/>
          </w:rPr>
          <w:delText>restricciones técnicas</w:delText>
        </w:r>
      </w:del>
      <w:ins w:id="52" w:author="Red Eléctrica" w:date="2022-10-25T13:44:00Z">
        <w:r w:rsidR="002E6CE2" w:rsidRPr="003E1235">
          <w:rPr>
            <w:rStyle w:val="normaltextrun"/>
            <w:color w:val="auto"/>
            <w:szCs w:val="22"/>
            <w:shd w:val="clear" w:color="auto" w:fill="FFFFFF"/>
          </w:rPr>
          <w:t>situaciones</w:t>
        </w:r>
      </w:ins>
      <w:r w:rsidRPr="003E1235">
        <w:rPr>
          <w:rStyle w:val="normaltextrun"/>
          <w:color w:val="auto"/>
          <w:szCs w:val="22"/>
          <w:shd w:val="clear" w:color="auto" w:fill="FFFFFF"/>
        </w:rPr>
        <w:t xml:space="preserve"> descritas en el presente procedimiento, el </w:t>
      </w:r>
      <w:del w:id="53" w:author="Red Eléctrica" w:date="2022-10-25T13:44:00Z">
        <w:r w:rsidRPr="003E1235">
          <w:rPr>
            <w:rStyle w:val="normaltextrun"/>
            <w:color w:val="auto"/>
            <w:szCs w:val="22"/>
            <w:shd w:val="clear" w:color="auto" w:fill="FFFFFF"/>
          </w:rPr>
          <w:delText>Operador del Sistema</w:delText>
        </w:r>
      </w:del>
      <w:ins w:id="54" w:author="Red Eléctrica" w:date="2022-10-25T13:44:00Z">
        <w:r w:rsidRPr="003E1235">
          <w:rPr>
            <w:rStyle w:val="normaltextrun"/>
            <w:color w:val="auto"/>
            <w:szCs w:val="22"/>
            <w:shd w:val="clear" w:color="auto" w:fill="FFFFFF"/>
          </w:rPr>
          <w:t>O</w:t>
        </w:r>
        <w:r w:rsidR="00E74399" w:rsidRPr="003E1235">
          <w:rPr>
            <w:rStyle w:val="normaltextrun"/>
            <w:color w:val="auto"/>
            <w:szCs w:val="22"/>
            <w:shd w:val="clear" w:color="auto" w:fill="FFFFFF"/>
          </w:rPr>
          <w:t>S</w:t>
        </w:r>
      </w:ins>
      <w:r w:rsidRPr="003E1235">
        <w:rPr>
          <w:rStyle w:val="normaltextrun"/>
          <w:color w:val="auto"/>
          <w:szCs w:val="22"/>
          <w:shd w:val="clear" w:color="auto" w:fill="FFFFFF"/>
        </w:rPr>
        <w:t xml:space="preserve"> dará las instrucciones oportunas de limitación de las entregas de energía a las </w:t>
      </w:r>
      <w:del w:id="55" w:author="Red Eléctrica" w:date="2022-10-25T13:44:00Z">
        <w:r w:rsidRPr="003E1235">
          <w:rPr>
            <w:rStyle w:val="normaltextrun"/>
            <w:color w:val="auto"/>
            <w:szCs w:val="22"/>
            <w:shd w:val="clear" w:color="auto" w:fill="FFFFFF"/>
          </w:rPr>
          <w:delText>unidades</w:delText>
        </w:r>
      </w:del>
      <w:ins w:id="56" w:author="Red Eléctrica" w:date="2022-10-25T13:44:00Z">
        <w:r w:rsidR="00712D8E" w:rsidRPr="003E1235">
          <w:rPr>
            <w:rStyle w:val="normaltextrun"/>
            <w:color w:val="auto"/>
            <w:szCs w:val="22"/>
            <w:shd w:val="clear" w:color="auto" w:fill="FFFFFF"/>
          </w:rPr>
          <w:t>instalaciones</w:t>
        </w:r>
        <w:r w:rsidR="00D50A1C" w:rsidRPr="003E1235">
          <w:rPr>
            <w:rStyle w:val="normaltextrun"/>
            <w:color w:val="auto"/>
            <w:szCs w:val="22"/>
            <w:shd w:val="clear" w:color="auto" w:fill="FFFFFF"/>
          </w:rPr>
          <w:t xml:space="preserve"> </w:t>
        </w:r>
        <w:del w:id="57" w:author="Caballero Martin, Marta" w:date="2022-12-01T12:03:00Z">
          <w:r w:rsidR="00D50A1C" w:rsidRPr="003E1235" w:rsidDel="00F556E9">
            <w:rPr>
              <w:rStyle w:val="normaltextrun"/>
              <w:color w:val="auto"/>
              <w:szCs w:val="22"/>
              <w:shd w:val="clear" w:color="auto" w:fill="FFFFFF"/>
            </w:rPr>
            <w:delText>de producción</w:delText>
          </w:r>
        </w:del>
      </w:ins>
      <w:del w:id="58" w:author="Caballero Martin, Marta" w:date="2022-12-01T12:03:00Z">
        <w:r w:rsidR="00712D8E" w:rsidRPr="003E1235" w:rsidDel="00F556E9">
          <w:rPr>
            <w:rStyle w:val="normaltextrun"/>
            <w:color w:val="auto"/>
            <w:szCs w:val="22"/>
            <w:shd w:val="clear" w:color="auto" w:fill="FFFFFF"/>
          </w:rPr>
          <w:delText xml:space="preserve"> </w:delText>
        </w:r>
      </w:del>
      <w:r w:rsidRPr="003E1235">
        <w:rPr>
          <w:rStyle w:val="normaltextrun"/>
          <w:color w:val="auto"/>
          <w:szCs w:val="22"/>
          <w:shd w:val="clear" w:color="auto" w:fill="FFFFFF"/>
        </w:rPr>
        <w:t xml:space="preserve">objeto de este procedimiento, por medio de </w:t>
      </w:r>
      <w:del w:id="59" w:author="Red Eléctrica" w:date="2022-10-25T13:44:00Z">
        <w:r w:rsidRPr="003E1235">
          <w:rPr>
            <w:rStyle w:val="normaltextrun"/>
            <w:color w:val="auto"/>
            <w:szCs w:val="22"/>
            <w:shd w:val="clear" w:color="auto" w:fill="FFFFFF"/>
          </w:rPr>
          <w:delText>los</w:delText>
        </w:r>
      </w:del>
      <w:ins w:id="60" w:author="Red Eléctrica" w:date="2022-10-25T13:44:00Z">
        <w:r w:rsidR="00712D8E" w:rsidRPr="003E1235">
          <w:rPr>
            <w:rStyle w:val="normaltextrun"/>
            <w:color w:val="auto"/>
            <w:szCs w:val="22"/>
            <w:shd w:val="clear" w:color="auto" w:fill="FFFFFF"/>
          </w:rPr>
          <w:t>sus</w:t>
        </w:r>
      </w:ins>
      <w:r w:rsidR="00712D8E"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respectivos </w:t>
      </w:r>
      <w:del w:id="61" w:author="Red Eléctrica" w:date="2022-10-25T13:44:00Z">
        <w:r w:rsidRPr="003E1235">
          <w:rPr>
            <w:rStyle w:val="normaltextrun"/>
            <w:color w:val="auto"/>
            <w:szCs w:val="22"/>
            <w:shd w:val="clear" w:color="auto" w:fill="FFFFFF"/>
          </w:rPr>
          <w:delText xml:space="preserve">Centros de Control. Estas instrucciones se impartirán sólo en aquellos casos en los que no existan otros medios para evitar el riesgo identificado, actuando en tiempo real o con la antelación suficiente, bien porque ya se haya actuado sobre la </w:delText>
        </w:r>
      </w:del>
      <w:ins w:id="62" w:author="Red Eléctrica" w:date="2022-10-25T13:44:00Z">
        <w:r w:rsidR="00265FD6" w:rsidRPr="003E1235">
          <w:rPr>
            <w:rStyle w:val="normaltextrun"/>
            <w:color w:val="auto"/>
            <w:szCs w:val="22"/>
            <w:shd w:val="clear" w:color="auto" w:fill="FFFFFF"/>
          </w:rPr>
          <w:t>c</w:t>
        </w:r>
        <w:r w:rsidRPr="003E1235">
          <w:rPr>
            <w:rStyle w:val="normaltextrun"/>
            <w:color w:val="auto"/>
            <w:szCs w:val="22"/>
            <w:shd w:val="clear" w:color="auto" w:fill="FFFFFF"/>
          </w:rPr>
          <w:t xml:space="preserve">entros de </w:t>
        </w:r>
        <w:r w:rsidR="00265FD6" w:rsidRPr="003E1235">
          <w:rPr>
            <w:rStyle w:val="normaltextrun"/>
            <w:color w:val="auto"/>
            <w:szCs w:val="22"/>
            <w:shd w:val="clear" w:color="auto" w:fill="FFFFFF"/>
          </w:rPr>
          <w:t>c</w:t>
        </w:r>
        <w:r w:rsidRPr="003E1235">
          <w:rPr>
            <w:rStyle w:val="normaltextrun"/>
            <w:color w:val="auto"/>
            <w:szCs w:val="22"/>
            <w:shd w:val="clear" w:color="auto" w:fill="FFFFFF"/>
          </w:rPr>
          <w:t>ontrol</w:t>
        </w:r>
        <w:r w:rsidR="00B24FB0" w:rsidRPr="003E1235">
          <w:rPr>
            <w:rStyle w:val="normaltextrun"/>
            <w:color w:val="auto"/>
            <w:szCs w:val="22"/>
            <w:shd w:val="clear" w:color="auto" w:fill="FFFFFF"/>
          </w:rPr>
          <w:t xml:space="preserve"> de </w:t>
        </w:r>
      </w:ins>
      <w:r w:rsidR="00B24FB0" w:rsidRPr="003E1235">
        <w:rPr>
          <w:rStyle w:val="normaltextrun"/>
          <w:color w:val="auto"/>
          <w:szCs w:val="22"/>
          <w:shd w:val="clear" w:color="auto" w:fill="FFFFFF"/>
        </w:rPr>
        <w:t xml:space="preserve">generación y </w:t>
      </w:r>
      <w:del w:id="63" w:author="Red Eléctrica" w:date="2022-10-25T13:44:00Z">
        <w:r w:rsidRPr="003E1235">
          <w:rPr>
            <w:rStyle w:val="normaltextrun"/>
            <w:color w:val="auto"/>
            <w:szCs w:val="22"/>
            <w:shd w:val="clear" w:color="auto" w:fill="FFFFFF"/>
          </w:rPr>
          <w:delText>el consumo de bombeo, mediante la utilización del servicio de regulación terciaria y por motivos</w:delText>
        </w:r>
      </w:del>
      <w:ins w:id="64" w:author="Red Eléctrica" w:date="2022-10-25T13:44:00Z">
        <w:r w:rsidR="00B24FB0" w:rsidRPr="003E1235">
          <w:rPr>
            <w:rStyle w:val="normaltextrun"/>
            <w:color w:val="auto"/>
            <w:szCs w:val="22"/>
            <w:shd w:val="clear" w:color="auto" w:fill="FFFFFF"/>
          </w:rPr>
          <w:t>demanda</w:t>
        </w:r>
        <w:r w:rsidR="00C54A0F" w:rsidRPr="003E1235">
          <w:rPr>
            <w:rStyle w:val="normaltextrun"/>
            <w:color w:val="auto"/>
            <w:szCs w:val="22"/>
            <w:shd w:val="clear" w:color="auto" w:fill="FFFFFF"/>
          </w:rPr>
          <w:t>,</w:t>
        </w:r>
        <w:r w:rsidR="0069064E" w:rsidRPr="003E1235">
          <w:rPr>
            <w:rStyle w:val="normaltextrun"/>
            <w:color w:val="auto"/>
            <w:szCs w:val="22"/>
            <w:shd w:val="clear" w:color="auto" w:fill="FFFFFF"/>
          </w:rPr>
          <w:t xml:space="preserve"> conforme al procedimiento</w:t>
        </w:r>
      </w:ins>
      <w:r w:rsidR="0069064E" w:rsidRPr="003E1235">
        <w:rPr>
          <w:rStyle w:val="normaltextrun"/>
          <w:color w:val="auto"/>
          <w:szCs w:val="22"/>
          <w:shd w:val="clear" w:color="auto" w:fill="FFFFFF"/>
        </w:rPr>
        <w:t xml:space="preserve"> de </w:t>
      </w:r>
      <w:del w:id="65" w:author="Red Eléctrica" w:date="2022-10-25T13:44:00Z">
        <w:r w:rsidRPr="003E1235">
          <w:rPr>
            <w:rStyle w:val="normaltextrun"/>
            <w:color w:val="auto"/>
            <w:szCs w:val="22"/>
            <w:shd w:val="clear" w:color="auto" w:fill="FFFFFF"/>
          </w:rPr>
          <w:delText>seguridad considere que no debe utilizar más ese servicio para solventar el problema. El Operador del Sistema identificará las producciones máximas admisibles por nudo</w:delText>
        </w:r>
      </w:del>
      <w:ins w:id="66" w:author="Red Eléctrica" w:date="2022-10-25T13:44:00Z">
        <w:r w:rsidR="0069064E" w:rsidRPr="003E1235">
          <w:rPr>
            <w:rStyle w:val="normaltextrun"/>
            <w:color w:val="auto"/>
            <w:szCs w:val="22"/>
            <w:shd w:val="clear" w:color="auto" w:fill="FFFFFF"/>
          </w:rPr>
          <w:t>intercambio</w:t>
        </w:r>
      </w:ins>
      <w:r w:rsidR="0069064E" w:rsidRPr="003E1235">
        <w:rPr>
          <w:rStyle w:val="normaltextrun"/>
          <w:color w:val="auto"/>
          <w:szCs w:val="22"/>
          <w:shd w:val="clear" w:color="auto" w:fill="FFFFFF"/>
        </w:rPr>
        <w:t xml:space="preserve"> de </w:t>
      </w:r>
      <w:del w:id="67" w:author="Red Eléctrica" w:date="2022-10-25T13:44:00Z">
        <w:r w:rsidRPr="003E1235">
          <w:rPr>
            <w:rStyle w:val="normaltextrun"/>
            <w:color w:val="auto"/>
            <w:szCs w:val="22"/>
            <w:shd w:val="clear" w:color="auto" w:fill="FFFFFF"/>
          </w:rPr>
          <w:delText>la Red de Transporte o las admisibles en el conjunto del sistema eléctrico, según sea el caso concreto identificado</w:delText>
        </w:r>
      </w:del>
      <w:ins w:id="68" w:author="Red Eléctrica" w:date="2022-10-25T13:44:00Z">
        <w:r w:rsidR="0069064E" w:rsidRPr="003E1235">
          <w:rPr>
            <w:rStyle w:val="normaltextrun"/>
            <w:color w:val="auto"/>
            <w:szCs w:val="22"/>
            <w:shd w:val="clear" w:color="auto" w:fill="FFFFFF"/>
          </w:rPr>
          <w:t>información en tiempo real con el OS</w:t>
        </w:r>
      </w:ins>
      <w:r w:rsidRPr="003E1235">
        <w:rPr>
          <w:rStyle w:val="normaltextrun"/>
          <w:color w:val="auto"/>
          <w:szCs w:val="22"/>
          <w:shd w:val="clear" w:color="auto" w:fill="FFFFFF"/>
        </w:rPr>
        <w:t>.</w:t>
      </w:r>
    </w:p>
    <w:p w14:paraId="14BDA798" w14:textId="2DAA5E9B" w:rsidR="00850F90" w:rsidRPr="003E1235" w:rsidRDefault="00E6349D" w:rsidP="001A7006">
      <w:pPr>
        <w:rPr>
          <w:rStyle w:val="normaltextrun"/>
          <w:color w:val="auto"/>
          <w:szCs w:val="22"/>
          <w:shd w:val="clear" w:color="auto" w:fill="FFFFFF"/>
        </w:rPr>
      </w:pPr>
      <w:del w:id="69" w:author="Red Eléctrica" w:date="2022-10-25T13:44:00Z">
        <w:r w:rsidRPr="003E1235">
          <w:rPr>
            <w:rStyle w:val="normaltextrun"/>
            <w:color w:val="auto"/>
            <w:szCs w:val="22"/>
            <w:shd w:val="clear" w:color="auto" w:fill="FFFFFF"/>
          </w:rPr>
          <w:delText>En los casos</w:delText>
        </w:r>
      </w:del>
      <w:ins w:id="70" w:author="Red Eléctrica" w:date="2022-10-25T13:44:00Z">
        <w:r w:rsidR="001259B5" w:rsidRPr="003E1235">
          <w:rPr>
            <w:rStyle w:val="normaltextrun"/>
            <w:color w:val="auto"/>
            <w:szCs w:val="22"/>
            <w:shd w:val="clear" w:color="auto" w:fill="FFFFFF"/>
          </w:rPr>
          <w:t>Cuando</w:t>
        </w:r>
        <w:r w:rsidR="00ED633B" w:rsidRPr="003E1235">
          <w:rPr>
            <w:rStyle w:val="normaltextrun"/>
            <w:color w:val="auto"/>
            <w:szCs w:val="22"/>
            <w:shd w:val="clear" w:color="auto" w:fill="FFFFFF"/>
          </w:rPr>
          <w:t xml:space="preserve"> </w:t>
        </w:r>
        <w:r w:rsidR="00540BFC" w:rsidRPr="003E1235">
          <w:rPr>
            <w:rStyle w:val="normaltextrun"/>
            <w:color w:val="auto"/>
            <w:szCs w:val="22"/>
            <w:shd w:val="clear" w:color="auto" w:fill="FFFFFF"/>
          </w:rPr>
          <w:t>un</w:t>
        </w:r>
        <w:r w:rsidR="00ED633B" w:rsidRPr="003E1235">
          <w:rPr>
            <w:rStyle w:val="normaltextrun"/>
            <w:color w:val="auto"/>
            <w:szCs w:val="22"/>
            <w:shd w:val="clear" w:color="auto" w:fill="FFFFFF"/>
          </w:rPr>
          <w:t xml:space="preserve"> </w:t>
        </w:r>
        <w:r w:rsidR="00E74399" w:rsidRPr="003E1235">
          <w:rPr>
            <w:rStyle w:val="normaltextrun"/>
            <w:color w:val="auto"/>
            <w:szCs w:val="22"/>
            <w:shd w:val="clear" w:color="auto" w:fill="FFFFFF"/>
          </w:rPr>
          <w:t>GRD</w:t>
        </w:r>
        <w:r w:rsidR="00ED633B" w:rsidRPr="003E1235">
          <w:rPr>
            <w:rStyle w:val="normaltextrun"/>
            <w:color w:val="auto"/>
            <w:szCs w:val="22"/>
            <w:shd w:val="clear" w:color="auto" w:fill="FFFFFF"/>
          </w:rPr>
          <w:t xml:space="preserve"> </w:t>
        </w:r>
        <w:r w:rsidR="00A87FFE" w:rsidRPr="003E1235">
          <w:rPr>
            <w:rStyle w:val="normaltextrun"/>
            <w:color w:val="auto"/>
            <w:szCs w:val="22"/>
            <w:shd w:val="clear" w:color="auto" w:fill="FFFFFF"/>
          </w:rPr>
          <w:t>identifique</w:t>
        </w:r>
        <w:r w:rsidR="00ED633B" w:rsidRPr="003E1235">
          <w:rPr>
            <w:rStyle w:val="normaltextrun"/>
            <w:color w:val="auto"/>
            <w:szCs w:val="22"/>
            <w:shd w:val="clear" w:color="auto" w:fill="FFFFFF"/>
          </w:rPr>
          <w:t xml:space="preserve"> un problema</w:t>
        </w:r>
      </w:ins>
      <w:r w:rsidR="00ED633B" w:rsidRPr="003E1235">
        <w:rPr>
          <w:rStyle w:val="normaltextrun"/>
          <w:color w:val="auto"/>
          <w:szCs w:val="22"/>
          <w:shd w:val="clear" w:color="auto" w:fill="FFFFFF"/>
        </w:rPr>
        <w:t xml:space="preserve"> de </w:t>
      </w:r>
      <w:del w:id="71" w:author="Red Eléctrica" w:date="2022-10-25T13:44:00Z">
        <w:r w:rsidRPr="003E1235">
          <w:rPr>
            <w:rStyle w:val="normaltextrun"/>
            <w:color w:val="auto"/>
            <w:szCs w:val="22"/>
            <w:shd w:val="clear" w:color="auto" w:fill="FFFFFF"/>
          </w:rPr>
          <w:delText>identificación</w:delText>
        </w:r>
      </w:del>
      <w:ins w:id="72" w:author="Red Eléctrica" w:date="2022-10-25T13:44:00Z">
        <w:r w:rsidR="00ED633B" w:rsidRPr="003E1235">
          <w:rPr>
            <w:rStyle w:val="normaltextrun"/>
            <w:color w:val="auto"/>
            <w:szCs w:val="22"/>
            <w:shd w:val="clear" w:color="auto" w:fill="FFFFFF"/>
          </w:rPr>
          <w:t xml:space="preserve">congestión en la red bajo su </w:t>
        </w:r>
        <w:r w:rsidR="00A87FFE" w:rsidRPr="003E1235">
          <w:rPr>
            <w:rStyle w:val="normaltextrun"/>
            <w:color w:val="auto"/>
            <w:szCs w:val="22"/>
            <w:shd w:val="clear" w:color="auto" w:fill="FFFFFF"/>
          </w:rPr>
          <w:t>gestión</w:t>
        </w:r>
        <w:r w:rsidR="00E51C1B" w:rsidRPr="003E1235">
          <w:rPr>
            <w:rStyle w:val="normaltextrun"/>
            <w:color w:val="auto"/>
            <w:szCs w:val="22"/>
            <w:shd w:val="clear" w:color="auto" w:fill="FFFFFF"/>
          </w:rPr>
          <w:t xml:space="preserve"> </w:t>
        </w:r>
        <w:r w:rsidR="001A7006" w:rsidRPr="003E1235">
          <w:rPr>
            <w:rStyle w:val="normaltextrun"/>
            <w:color w:val="auto"/>
            <w:szCs w:val="22"/>
            <w:shd w:val="clear" w:color="auto" w:fill="FFFFFF"/>
          </w:rPr>
          <w:t>podrá solicitar</w:t>
        </w:r>
        <w:r w:rsidR="00E51C1B" w:rsidRPr="003E1235">
          <w:rPr>
            <w:rStyle w:val="normaltextrun"/>
            <w:color w:val="auto"/>
            <w:szCs w:val="22"/>
            <w:shd w:val="clear" w:color="auto" w:fill="FFFFFF"/>
          </w:rPr>
          <w:t xml:space="preserve"> al O</w:t>
        </w:r>
        <w:r w:rsidR="00E74399" w:rsidRPr="003E1235">
          <w:rPr>
            <w:rStyle w:val="normaltextrun"/>
            <w:color w:val="auto"/>
            <w:szCs w:val="22"/>
            <w:shd w:val="clear" w:color="auto" w:fill="FFFFFF"/>
          </w:rPr>
          <w:t>S</w:t>
        </w:r>
        <w:r w:rsidR="001A7006" w:rsidRPr="003E1235">
          <w:rPr>
            <w:rStyle w:val="normaltextrun"/>
            <w:color w:val="auto"/>
            <w:szCs w:val="22"/>
            <w:shd w:val="clear" w:color="auto" w:fill="FFFFFF"/>
          </w:rPr>
          <w:t xml:space="preserve"> las limitaciones que sean necesarias para garantizar la seguridad en </w:t>
        </w:r>
        <w:r w:rsidR="00EC7674" w:rsidRPr="003E1235">
          <w:rPr>
            <w:rStyle w:val="normaltextrun"/>
            <w:color w:val="auto"/>
            <w:szCs w:val="22"/>
            <w:shd w:val="clear" w:color="auto" w:fill="FFFFFF"/>
          </w:rPr>
          <w:t>dicha</w:t>
        </w:r>
        <w:r w:rsidR="001A7006" w:rsidRPr="003E1235">
          <w:rPr>
            <w:rStyle w:val="normaltextrun"/>
            <w:color w:val="auto"/>
            <w:szCs w:val="22"/>
            <w:shd w:val="clear" w:color="auto" w:fill="FFFFFF"/>
          </w:rPr>
          <w:t xml:space="preserve"> red</w:t>
        </w:r>
        <w:r w:rsidR="00D35F80" w:rsidRPr="003E1235">
          <w:rPr>
            <w:rStyle w:val="normaltextrun"/>
            <w:color w:val="auto"/>
            <w:szCs w:val="22"/>
            <w:shd w:val="clear" w:color="auto" w:fill="FFFFFF"/>
          </w:rPr>
          <w:t>, según se establece</w:t>
        </w:r>
        <w:r w:rsidR="00DD114C" w:rsidRPr="003E1235">
          <w:rPr>
            <w:rStyle w:val="normaltextrun"/>
            <w:color w:val="auto"/>
            <w:szCs w:val="22"/>
            <w:shd w:val="clear" w:color="auto" w:fill="FFFFFF"/>
          </w:rPr>
          <w:t xml:space="preserve"> en</w:t>
        </w:r>
        <w:r w:rsidR="00BE55CC" w:rsidRPr="003E1235">
          <w:rPr>
            <w:rStyle w:val="normaltextrun"/>
            <w:color w:val="auto"/>
            <w:szCs w:val="22"/>
            <w:shd w:val="clear" w:color="auto" w:fill="FFFFFF"/>
          </w:rPr>
          <w:t xml:space="preserve"> </w:t>
        </w:r>
        <w:r w:rsidR="00DD114C" w:rsidRPr="003E1235">
          <w:rPr>
            <w:rStyle w:val="normaltextrun"/>
            <w:color w:val="auto"/>
            <w:szCs w:val="22"/>
            <w:shd w:val="clear" w:color="auto" w:fill="FFFFFF"/>
          </w:rPr>
          <w:t>e</w:t>
        </w:r>
        <w:r w:rsidR="00E51C1B" w:rsidRPr="003E1235">
          <w:rPr>
            <w:rStyle w:val="normaltextrun"/>
            <w:color w:val="auto"/>
            <w:szCs w:val="22"/>
            <w:shd w:val="clear" w:color="auto" w:fill="FFFFFF"/>
          </w:rPr>
          <w:t xml:space="preserve">l </w:t>
        </w:r>
        <w:r w:rsidR="001B00C7" w:rsidRPr="003E1235">
          <w:rPr>
            <w:rStyle w:val="normaltextrun"/>
            <w:color w:val="auto"/>
            <w:szCs w:val="22"/>
            <w:shd w:val="clear" w:color="auto" w:fill="FFFFFF"/>
          </w:rPr>
          <w:t>p</w:t>
        </w:r>
        <w:r w:rsidR="00E51C1B" w:rsidRPr="003E1235">
          <w:rPr>
            <w:rStyle w:val="normaltextrun"/>
            <w:color w:val="auto"/>
            <w:szCs w:val="22"/>
            <w:shd w:val="clear" w:color="auto" w:fill="FFFFFF"/>
          </w:rPr>
          <w:t xml:space="preserve">rocedimiento de operación </w:t>
        </w:r>
        <w:r w:rsidR="005244FF" w:rsidRPr="003E1235">
          <w:rPr>
            <w:rStyle w:val="normaltextrun"/>
            <w:color w:val="auto"/>
            <w:szCs w:val="22"/>
            <w:shd w:val="clear" w:color="auto" w:fill="FFFFFF"/>
          </w:rPr>
          <w:t>para</w:t>
        </w:r>
        <w:r w:rsidR="00E51C1B" w:rsidRPr="003E1235">
          <w:rPr>
            <w:rStyle w:val="normaltextrun"/>
            <w:color w:val="auto"/>
            <w:szCs w:val="22"/>
            <w:shd w:val="clear" w:color="auto" w:fill="FFFFFF"/>
          </w:rPr>
          <w:t xml:space="preserve"> la solución</w:t>
        </w:r>
      </w:ins>
      <w:r w:rsidR="00E51C1B" w:rsidRPr="003E1235">
        <w:rPr>
          <w:rStyle w:val="normaltextrun"/>
          <w:color w:val="auto"/>
          <w:szCs w:val="22"/>
          <w:shd w:val="clear" w:color="auto" w:fill="FFFFFF"/>
        </w:rPr>
        <w:t xml:space="preserve"> de restricciones técnicas</w:t>
      </w:r>
      <w:del w:id="73" w:author="Red Eléctrica" w:date="2022-10-25T13:44:00Z">
        <w:r w:rsidRPr="003E1235">
          <w:rPr>
            <w:rStyle w:val="normaltextrun"/>
            <w:color w:val="auto"/>
            <w:szCs w:val="22"/>
            <w:shd w:val="clear" w:color="auto" w:fill="FFFFFF"/>
          </w:rPr>
          <w:delText xml:space="preserve"> en un elemento de la red de distribución, siempre que el gestor</w:delText>
        </w:r>
      </w:del>
      <w:ins w:id="74" w:author="Red Eléctrica" w:date="2022-10-25T13:44:00Z">
        <w:r w:rsidR="004E3700" w:rsidRPr="003E1235">
          <w:rPr>
            <w:rStyle w:val="normaltextrun"/>
            <w:color w:val="auto"/>
            <w:szCs w:val="22"/>
            <w:shd w:val="clear" w:color="auto" w:fill="FFFFFF"/>
          </w:rPr>
          <w:t xml:space="preserve">. </w:t>
        </w:r>
        <w:r w:rsidR="00B42F24" w:rsidRPr="003E1235">
          <w:rPr>
            <w:rStyle w:val="normaltextrun"/>
            <w:color w:val="auto"/>
            <w:szCs w:val="22"/>
            <w:shd w:val="clear" w:color="auto" w:fill="FFFFFF"/>
          </w:rPr>
          <w:t>El O</w:t>
        </w:r>
        <w:r w:rsidR="0010002F" w:rsidRPr="003E1235">
          <w:rPr>
            <w:rStyle w:val="normaltextrun"/>
            <w:color w:val="auto"/>
            <w:szCs w:val="22"/>
            <w:shd w:val="clear" w:color="auto" w:fill="FFFFFF"/>
          </w:rPr>
          <w:t>S</w:t>
        </w:r>
        <w:r w:rsidR="00B42F24" w:rsidRPr="003E1235">
          <w:rPr>
            <w:rStyle w:val="normaltextrun"/>
            <w:color w:val="auto"/>
            <w:szCs w:val="22"/>
            <w:shd w:val="clear" w:color="auto" w:fill="FFFFFF"/>
          </w:rPr>
          <w:t xml:space="preserve"> </w:t>
        </w:r>
        <w:r w:rsidR="002F67F0" w:rsidRPr="003E1235">
          <w:rPr>
            <w:rStyle w:val="normaltextrun"/>
            <w:color w:val="auto"/>
            <w:szCs w:val="22"/>
            <w:shd w:val="clear" w:color="auto" w:fill="FFFFFF"/>
          </w:rPr>
          <w:t>dará</w:t>
        </w:r>
        <w:r w:rsidR="00B42F24" w:rsidRPr="003E1235">
          <w:rPr>
            <w:rStyle w:val="normaltextrun"/>
            <w:color w:val="auto"/>
            <w:szCs w:val="22"/>
            <w:shd w:val="clear" w:color="auto" w:fill="FFFFFF"/>
          </w:rPr>
          <w:t xml:space="preserve"> las instrucciones de limitación requeridas </w:t>
        </w:r>
        <w:r w:rsidR="00DB5762" w:rsidRPr="003E1235">
          <w:rPr>
            <w:rStyle w:val="normaltextrun"/>
            <w:color w:val="auto"/>
            <w:szCs w:val="22"/>
            <w:shd w:val="clear" w:color="auto" w:fill="FFFFFF"/>
          </w:rPr>
          <w:t xml:space="preserve">a </w:t>
        </w:r>
        <w:r w:rsidR="00B42F24" w:rsidRPr="003E1235">
          <w:rPr>
            <w:rStyle w:val="normaltextrun"/>
            <w:color w:val="auto"/>
            <w:szCs w:val="22"/>
            <w:shd w:val="clear" w:color="auto" w:fill="FFFFFF"/>
          </w:rPr>
          <w:t xml:space="preserve">las </w:t>
        </w:r>
        <w:r w:rsidR="00DB5762" w:rsidRPr="003E1235">
          <w:rPr>
            <w:rStyle w:val="normaltextrun"/>
            <w:color w:val="auto"/>
            <w:szCs w:val="22"/>
            <w:shd w:val="clear" w:color="auto" w:fill="FFFFFF"/>
          </w:rPr>
          <w:t>instalaciones objeto</w:t>
        </w:r>
      </w:ins>
      <w:r w:rsidR="00DB5762" w:rsidRPr="003E1235">
        <w:rPr>
          <w:rStyle w:val="normaltextrun"/>
          <w:color w:val="auto"/>
          <w:szCs w:val="22"/>
          <w:shd w:val="clear" w:color="auto" w:fill="FFFFFF"/>
        </w:rPr>
        <w:t xml:space="preserve"> de </w:t>
      </w:r>
      <w:del w:id="75" w:author="Red Eléctrica" w:date="2022-10-25T13:44:00Z">
        <w:r w:rsidRPr="003E1235">
          <w:rPr>
            <w:rStyle w:val="normaltextrun"/>
            <w:color w:val="auto"/>
            <w:szCs w:val="22"/>
            <w:shd w:val="clear" w:color="auto" w:fill="FFFFFF"/>
          </w:rPr>
          <w:delText>la red de distribución</w:delText>
        </w:r>
      </w:del>
      <w:ins w:id="76" w:author="Red Eléctrica" w:date="2022-10-25T13:44:00Z">
        <w:r w:rsidR="00DB5762" w:rsidRPr="003E1235">
          <w:rPr>
            <w:rStyle w:val="normaltextrun"/>
            <w:color w:val="auto"/>
            <w:szCs w:val="22"/>
            <w:shd w:val="clear" w:color="auto" w:fill="FFFFFF"/>
          </w:rPr>
          <w:t>este procedimiento</w:t>
        </w:r>
        <w:r w:rsidR="004B39FD" w:rsidRPr="003E1235">
          <w:rPr>
            <w:rStyle w:val="normaltextrun"/>
            <w:color w:val="auto"/>
            <w:szCs w:val="22"/>
            <w:shd w:val="clear" w:color="auto" w:fill="FFFFFF"/>
          </w:rPr>
          <w:t xml:space="preserve"> </w:t>
        </w:r>
        <w:r w:rsidR="00290263" w:rsidRPr="003E1235">
          <w:rPr>
            <w:rStyle w:val="normaltextrun"/>
            <w:color w:val="auto"/>
            <w:szCs w:val="22"/>
            <w:shd w:val="clear" w:color="auto" w:fill="FFFFFF"/>
          </w:rPr>
          <w:t>cuando corresponda</w:t>
        </w:r>
        <w:r w:rsidR="004B39FD" w:rsidRPr="003E1235">
          <w:rPr>
            <w:rStyle w:val="normaltextrun"/>
            <w:color w:val="auto"/>
            <w:szCs w:val="22"/>
            <w:shd w:val="clear" w:color="auto" w:fill="FFFFFF"/>
          </w:rPr>
          <w:t>.</w:t>
        </w:r>
        <w:r w:rsidR="000B489D" w:rsidRPr="003E1235">
          <w:rPr>
            <w:rStyle w:val="normaltextrun"/>
            <w:color w:val="auto"/>
            <w:szCs w:val="22"/>
            <w:shd w:val="clear" w:color="auto" w:fill="FFFFFF"/>
          </w:rPr>
          <w:t xml:space="preserve"> </w:t>
        </w:r>
        <w:r w:rsidR="00F20A5A" w:rsidRPr="003E1235">
          <w:rPr>
            <w:rStyle w:val="normaltextrun"/>
            <w:color w:val="auto"/>
            <w:szCs w:val="22"/>
            <w:shd w:val="clear" w:color="auto" w:fill="FFFFFF"/>
          </w:rPr>
          <w:t>S</w:t>
        </w:r>
        <w:r w:rsidRPr="003E1235">
          <w:rPr>
            <w:rStyle w:val="normaltextrun"/>
            <w:color w:val="auto"/>
            <w:szCs w:val="22"/>
            <w:shd w:val="clear" w:color="auto" w:fill="FFFFFF"/>
          </w:rPr>
          <w:t xml:space="preserve">iempre que el </w:t>
        </w:r>
        <w:r w:rsidR="0010002F" w:rsidRPr="003E1235">
          <w:rPr>
            <w:rStyle w:val="normaltextrun"/>
            <w:color w:val="auto"/>
            <w:szCs w:val="22"/>
            <w:shd w:val="clear" w:color="auto" w:fill="FFFFFF"/>
          </w:rPr>
          <w:t>GRD</w:t>
        </w:r>
      </w:ins>
      <w:r w:rsidRPr="003E1235">
        <w:rPr>
          <w:rStyle w:val="normaltextrun"/>
          <w:color w:val="auto"/>
          <w:szCs w:val="22"/>
          <w:shd w:val="clear" w:color="auto" w:fill="FFFFFF"/>
        </w:rPr>
        <w:t xml:space="preserve"> así lo solicite, el </w:t>
      </w:r>
      <w:del w:id="77" w:author="Red Eléctrica" w:date="2022-10-25T13:44:00Z">
        <w:r w:rsidRPr="003E1235">
          <w:rPr>
            <w:rStyle w:val="normaltextrun"/>
            <w:color w:val="auto"/>
            <w:szCs w:val="22"/>
            <w:shd w:val="clear" w:color="auto" w:fill="FFFFFF"/>
          </w:rPr>
          <w:delText>operador del sistema</w:delText>
        </w:r>
      </w:del>
      <w:ins w:id="78" w:author="Red Eléctrica" w:date="2022-10-25T13:44:00Z">
        <w:r w:rsidR="0010002F" w:rsidRPr="003E1235">
          <w:rPr>
            <w:rStyle w:val="normaltextrun"/>
            <w:color w:val="auto"/>
            <w:szCs w:val="22"/>
            <w:shd w:val="clear" w:color="auto" w:fill="FFFFFF"/>
          </w:rPr>
          <w:t>OS</w:t>
        </w:r>
      </w:ins>
      <w:r w:rsidRPr="003E1235">
        <w:rPr>
          <w:rStyle w:val="normaltextrun"/>
          <w:color w:val="auto"/>
          <w:szCs w:val="22"/>
          <w:shd w:val="clear" w:color="auto" w:fill="FFFFFF"/>
        </w:rPr>
        <w:t xml:space="preserve"> pondrá a disposición del gestor de esta red, las instrucciones impartidas al </w:t>
      </w:r>
      <w:del w:id="79" w:author="Red Eléctrica" w:date="2022-10-25T13:44:00Z">
        <w:r w:rsidRPr="003E1235">
          <w:rPr>
            <w:rStyle w:val="normaltextrun"/>
            <w:color w:val="auto"/>
            <w:szCs w:val="22"/>
            <w:shd w:val="clear" w:color="auto" w:fill="FFFFFF"/>
          </w:rPr>
          <w:delText>Centro</w:delText>
        </w:r>
      </w:del>
      <w:ins w:id="80" w:author="Red Eléctrica" w:date="2022-10-25T13:44:00Z">
        <w:r w:rsidR="00265FD6" w:rsidRPr="003E1235">
          <w:rPr>
            <w:rStyle w:val="normaltextrun"/>
            <w:color w:val="auto"/>
            <w:szCs w:val="22"/>
            <w:shd w:val="clear" w:color="auto" w:fill="FFFFFF"/>
          </w:rPr>
          <w:t>c</w:t>
        </w:r>
        <w:r w:rsidRPr="003E1235">
          <w:rPr>
            <w:rStyle w:val="normaltextrun"/>
            <w:color w:val="auto"/>
            <w:szCs w:val="22"/>
            <w:shd w:val="clear" w:color="auto" w:fill="FFFFFF"/>
          </w:rPr>
          <w:t>entro</w:t>
        </w:r>
      </w:ins>
      <w:r w:rsidRPr="003E1235">
        <w:rPr>
          <w:rStyle w:val="normaltextrun"/>
          <w:color w:val="auto"/>
          <w:szCs w:val="22"/>
          <w:shd w:val="clear" w:color="auto" w:fill="FFFFFF"/>
        </w:rPr>
        <w:t xml:space="preserve"> de </w:t>
      </w:r>
      <w:del w:id="81" w:author="Red Eléctrica" w:date="2022-10-25T13:44:00Z">
        <w:r w:rsidRPr="003E1235">
          <w:rPr>
            <w:rStyle w:val="normaltextrun"/>
            <w:color w:val="auto"/>
            <w:szCs w:val="22"/>
            <w:shd w:val="clear" w:color="auto" w:fill="FFFFFF"/>
          </w:rPr>
          <w:delText>Control</w:delText>
        </w:r>
      </w:del>
      <w:ins w:id="82" w:author="Red Eléctrica" w:date="2022-10-25T13:44:00Z">
        <w:r w:rsidR="00265FD6"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correspondiente. </w:t>
      </w:r>
    </w:p>
    <w:p w14:paraId="44FA88BD" w14:textId="784BE54F" w:rsidR="00E6349D" w:rsidRDefault="00E6349D" w:rsidP="00E6349D">
      <w:pPr>
        <w:rPr>
          <w:rStyle w:val="normaltextrun"/>
          <w:color w:val="auto"/>
          <w:szCs w:val="22"/>
          <w:shd w:val="clear" w:color="auto" w:fill="FFFFFF"/>
        </w:rPr>
      </w:pPr>
      <w:r w:rsidRPr="003E1235">
        <w:rPr>
          <w:rStyle w:val="normaltextrun"/>
          <w:color w:val="auto"/>
          <w:szCs w:val="22"/>
          <w:shd w:val="clear" w:color="auto" w:fill="FFFFFF"/>
        </w:rPr>
        <w:t xml:space="preserve">En los </w:t>
      </w:r>
      <w:del w:id="83" w:author="Red Eléctrica" w:date="2022-10-25T13:44:00Z">
        <w:r w:rsidRPr="003E1235">
          <w:rPr>
            <w:rStyle w:val="normaltextrun"/>
            <w:color w:val="auto"/>
            <w:szCs w:val="22"/>
            <w:shd w:val="clear" w:color="auto" w:fill="FFFFFF"/>
          </w:rPr>
          <w:delText>Centros</w:delText>
        </w:r>
      </w:del>
      <w:ins w:id="84" w:author="Red Eléctrica" w:date="2022-10-25T13:44:00Z">
        <w:r w:rsidR="000C40D8" w:rsidRPr="003E1235">
          <w:rPr>
            <w:rStyle w:val="normaltextrun"/>
            <w:color w:val="auto"/>
            <w:szCs w:val="22"/>
            <w:shd w:val="clear" w:color="auto" w:fill="FFFFFF"/>
          </w:rPr>
          <w:t>c</w:t>
        </w:r>
        <w:r w:rsidRPr="003E1235">
          <w:rPr>
            <w:rStyle w:val="normaltextrun"/>
            <w:color w:val="auto"/>
            <w:szCs w:val="22"/>
            <w:shd w:val="clear" w:color="auto" w:fill="FFFFFF"/>
          </w:rPr>
          <w:t xml:space="preserve">entros de </w:t>
        </w:r>
        <w:r w:rsidR="000C40D8"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w:t>
      </w:r>
      <w:r w:rsidR="00345275" w:rsidRPr="003E1235">
        <w:rPr>
          <w:rStyle w:val="normaltextrun"/>
          <w:color w:val="auto"/>
          <w:szCs w:val="22"/>
          <w:shd w:val="clear" w:color="auto" w:fill="FFFFFF"/>
        </w:rPr>
        <w:t xml:space="preserve">de </w:t>
      </w:r>
      <w:del w:id="85" w:author="Red Eléctrica" w:date="2022-10-25T13:44:00Z">
        <w:r w:rsidRPr="003E1235">
          <w:rPr>
            <w:rStyle w:val="normaltextrun"/>
            <w:color w:val="auto"/>
            <w:szCs w:val="22"/>
            <w:shd w:val="clear" w:color="auto" w:fill="FFFFFF"/>
          </w:rPr>
          <w:delText>Control</w:delText>
        </w:r>
      </w:del>
      <w:ins w:id="86" w:author="Red Eléctrica" w:date="2022-10-25T13:44:00Z">
        <w:r w:rsidR="00345275" w:rsidRPr="003E1235">
          <w:rPr>
            <w:rStyle w:val="normaltextrun"/>
            <w:color w:val="auto"/>
            <w:szCs w:val="22"/>
            <w:shd w:val="clear" w:color="auto" w:fill="FFFFFF"/>
          </w:rPr>
          <w:t>generación y demanda</w:t>
        </w:r>
      </w:ins>
      <w:r w:rsidR="00345275"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se deberá disponer de registros de las consignas de limitación </w:t>
      </w:r>
      <w:r w:rsidR="00862578" w:rsidRPr="003E1235">
        <w:rPr>
          <w:rStyle w:val="normaltextrun"/>
          <w:color w:val="auto"/>
          <w:szCs w:val="22"/>
          <w:shd w:val="clear" w:color="auto" w:fill="FFFFFF"/>
        </w:rPr>
        <w:t xml:space="preserve">de </w:t>
      </w:r>
      <w:del w:id="87" w:author="Red Eléctrica" w:date="2022-10-25T13:44:00Z">
        <w:r w:rsidRPr="003E1235">
          <w:rPr>
            <w:rStyle w:val="normaltextrun"/>
            <w:color w:val="auto"/>
            <w:szCs w:val="22"/>
            <w:shd w:val="clear" w:color="auto" w:fill="FFFFFF"/>
          </w:rPr>
          <w:delText>programa</w:delText>
        </w:r>
      </w:del>
      <w:ins w:id="88" w:author="Red Eléctrica" w:date="2022-10-25T13:44:00Z">
        <w:r w:rsidR="00862578" w:rsidRPr="003E1235">
          <w:rPr>
            <w:rStyle w:val="normaltextrun"/>
            <w:color w:val="auto"/>
            <w:szCs w:val="22"/>
            <w:shd w:val="clear" w:color="auto" w:fill="FFFFFF"/>
          </w:rPr>
          <w:t>entregas de energía</w:t>
        </w:r>
      </w:ins>
      <w:r w:rsidR="00862578"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comunicadas por el </w:t>
      </w:r>
      <w:del w:id="89" w:author="Red Eléctrica" w:date="2022-10-25T13:44:00Z">
        <w:r w:rsidRPr="003E1235">
          <w:rPr>
            <w:rStyle w:val="normaltextrun"/>
            <w:color w:val="auto"/>
            <w:szCs w:val="22"/>
            <w:shd w:val="clear" w:color="auto" w:fill="FFFFFF"/>
          </w:rPr>
          <w:delText>operador del sistema y por el correspondiente Centro de Control</w:delText>
        </w:r>
      </w:del>
      <w:ins w:id="90" w:author="Red Eléctrica" w:date="2022-10-25T13:44:00Z">
        <w:r w:rsidR="000C40D8" w:rsidRPr="003E1235">
          <w:rPr>
            <w:rStyle w:val="normaltextrun"/>
            <w:color w:val="auto"/>
            <w:szCs w:val="22"/>
            <w:shd w:val="clear" w:color="auto" w:fill="FFFFFF"/>
          </w:rPr>
          <w:t>OS</w:t>
        </w:r>
      </w:ins>
      <w:r w:rsidRPr="003E1235">
        <w:rPr>
          <w:rStyle w:val="normaltextrun"/>
          <w:color w:val="auto"/>
          <w:szCs w:val="22"/>
          <w:shd w:val="clear" w:color="auto" w:fill="FFFFFF"/>
        </w:rPr>
        <w:t>, así como del seguimiento, cumplimiento de estas instrucciones y volumen de las reducciones de producción, para que esta información pueda ser utilizada para la resolución de posibles conflictos</w:t>
      </w:r>
      <w:r w:rsidR="003E1235">
        <w:rPr>
          <w:rStyle w:val="normaltextrun"/>
          <w:color w:val="auto"/>
          <w:szCs w:val="22"/>
          <w:shd w:val="clear" w:color="auto" w:fill="FFFFFF"/>
        </w:rPr>
        <w:t>.</w:t>
      </w:r>
    </w:p>
    <w:p w14:paraId="18C8C49C" w14:textId="2A6DE5E9" w:rsidR="00F45D84" w:rsidDel="00794841" w:rsidRDefault="00F45D84" w:rsidP="00E6349D">
      <w:pPr>
        <w:rPr>
          <w:ins w:id="91" w:author="Red Eléctrica" w:date="2022-10-25T13:44:00Z"/>
          <w:del w:id="92" w:author="Caballero Martin, Marta" w:date="2022-12-07T10:00:00Z"/>
          <w:rStyle w:val="normaltextrun"/>
          <w:color w:val="auto"/>
          <w:szCs w:val="22"/>
          <w:shd w:val="clear" w:color="auto" w:fill="FFFFFF"/>
        </w:rPr>
      </w:pPr>
    </w:p>
    <w:p w14:paraId="336F0ECC" w14:textId="22F481DF" w:rsidR="003E1235" w:rsidRDefault="003E1235" w:rsidP="003E1235">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Pr>
          <w:rFonts w:ascii="Arial" w:eastAsiaTheme="minorHAnsi" w:hAnsi="Arial" w:cs="Arial"/>
          <w:bCs w:val="0"/>
          <w:color w:val="auto"/>
          <w:sz w:val="22"/>
          <w:szCs w:val="22"/>
          <w:shd w:val="clear" w:color="auto" w:fill="FFFFFF"/>
          <w:lang w:val="es-ES"/>
        </w:rPr>
        <w:t>Limitaciones de producción</w:t>
      </w:r>
    </w:p>
    <w:p w14:paraId="4F07E237" w14:textId="157BE75E" w:rsidR="00850F90" w:rsidRPr="003E1235" w:rsidRDefault="00E6349D" w:rsidP="00E6349D">
      <w:pPr>
        <w:rPr>
          <w:rStyle w:val="normaltextrun"/>
          <w:color w:val="auto"/>
          <w:szCs w:val="22"/>
          <w:shd w:val="clear" w:color="auto" w:fill="FFFFFF"/>
        </w:rPr>
      </w:pPr>
      <w:r w:rsidRPr="003E1235">
        <w:rPr>
          <w:rStyle w:val="normaltextrun"/>
          <w:color w:val="auto"/>
          <w:szCs w:val="22"/>
          <w:shd w:val="clear" w:color="auto" w:fill="FFFFFF"/>
        </w:rPr>
        <w:lastRenderedPageBreak/>
        <w:t xml:space="preserve">El </w:t>
      </w:r>
      <w:del w:id="93" w:author="Red Eléctrica" w:date="2022-10-25T13:44:00Z">
        <w:r w:rsidRPr="003E1235">
          <w:rPr>
            <w:rStyle w:val="normaltextrun"/>
            <w:color w:val="auto"/>
            <w:szCs w:val="22"/>
            <w:shd w:val="clear" w:color="auto" w:fill="FFFFFF"/>
          </w:rPr>
          <w:delText>Operador del Sistema</w:delText>
        </w:r>
      </w:del>
      <w:ins w:id="94" w:author="Red Eléctrica" w:date="2022-10-25T13:44:00Z">
        <w:r w:rsidR="00B75D7A" w:rsidRPr="003E1235">
          <w:rPr>
            <w:rStyle w:val="normaltextrun"/>
            <w:color w:val="auto"/>
            <w:szCs w:val="22"/>
            <w:shd w:val="clear" w:color="auto" w:fill="FFFFFF"/>
          </w:rPr>
          <w:t>OS</w:t>
        </w:r>
      </w:ins>
      <w:r w:rsidRPr="003E1235">
        <w:rPr>
          <w:rStyle w:val="normaltextrun"/>
          <w:color w:val="auto"/>
          <w:szCs w:val="22"/>
          <w:shd w:val="clear" w:color="auto" w:fill="FFFFFF"/>
        </w:rPr>
        <w:t xml:space="preserve"> informará a los </w:t>
      </w:r>
      <w:del w:id="95" w:author="Red Eléctrica" w:date="2022-10-25T13:44:00Z">
        <w:r w:rsidRPr="003E1235">
          <w:rPr>
            <w:rStyle w:val="normaltextrun"/>
            <w:color w:val="auto"/>
            <w:szCs w:val="22"/>
            <w:shd w:val="clear" w:color="auto" w:fill="FFFFFF"/>
          </w:rPr>
          <w:delText>Centros</w:delText>
        </w:r>
      </w:del>
      <w:ins w:id="96" w:author="Red Eléctrica" w:date="2022-10-25T13:44:00Z">
        <w:r w:rsidR="00B75D7A" w:rsidRPr="003E1235">
          <w:rPr>
            <w:rStyle w:val="normaltextrun"/>
            <w:color w:val="auto"/>
            <w:szCs w:val="22"/>
            <w:shd w:val="clear" w:color="auto" w:fill="FFFFFF"/>
          </w:rPr>
          <w:t>c</w:t>
        </w:r>
        <w:r w:rsidRPr="003E1235">
          <w:rPr>
            <w:rStyle w:val="normaltextrun"/>
            <w:color w:val="auto"/>
            <w:szCs w:val="22"/>
            <w:shd w:val="clear" w:color="auto" w:fill="FFFFFF"/>
          </w:rPr>
          <w:t>entros</w:t>
        </w:r>
      </w:ins>
      <w:r w:rsidRPr="003E1235">
        <w:rPr>
          <w:rStyle w:val="normaltextrun"/>
          <w:color w:val="auto"/>
          <w:szCs w:val="22"/>
          <w:shd w:val="clear" w:color="auto" w:fill="FFFFFF"/>
        </w:rPr>
        <w:t xml:space="preserve"> de </w:t>
      </w:r>
      <w:del w:id="97" w:author="Red Eléctrica" w:date="2022-10-25T13:44:00Z">
        <w:r w:rsidRPr="003E1235">
          <w:rPr>
            <w:rStyle w:val="normaltextrun"/>
            <w:color w:val="auto"/>
            <w:szCs w:val="22"/>
            <w:shd w:val="clear" w:color="auto" w:fill="FFFFFF"/>
          </w:rPr>
          <w:delText>Control</w:delText>
        </w:r>
      </w:del>
      <w:ins w:id="98" w:author="Red Eléctrica" w:date="2022-10-25T13:44:00Z">
        <w:r w:rsidR="00B75D7A" w:rsidRPr="003E1235">
          <w:rPr>
            <w:rStyle w:val="normaltextrun"/>
            <w:color w:val="auto"/>
            <w:szCs w:val="22"/>
            <w:shd w:val="clear" w:color="auto" w:fill="FFFFFF"/>
          </w:rPr>
          <w:t>c</w:t>
        </w:r>
        <w:r w:rsidRPr="003E1235">
          <w:rPr>
            <w:rStyle w:val="normaltextrun"/>
            <w:color w:val="auto"/>
            <w:szCs w:val="22"/>
            <w:shd w:val="clear" w:color="auto" w:fill="FFFFFF"/>
          </w:rPr>
          <w:t>ontrol</w:t>
        </w:r>
        <w:r w:rsidR="00D874C6" w:rsidRPr="003E1235">
          <w:rPr>
            <w:rStyle w:val="normaltextrun"/>
            <w:color w:val="auto"/>
            <w:szCs w:val="22"/>
            <w:shd w:val="clear" w:color="auto" w:fill="FFFFFF"/>
          </w:rPr>
          <w:t xml:space="preserve"> de generación y demanda</w:t>
        </w:r>
      </w:ins>
      <w:r w:rsidRPr="003E1235">
        <w:rPr>
          <w:rStyle w:val="normaltextrun"/>
          <w:color w:val="auto"/>
          <w:szCs w:val="22"/>
          <w:shd w:val="clear" w:color="auto" w:fill="FFFFFF"/>
        </w:rPr>
        <w:t xml:space="preserve"> afectados</w:t>
      </w:r>
      <w:r w:rsidR="00402AA6" w:rsidRPr="003E1235">
        <w:rPr>
          <w:rStyle w:val="normaltextrun"/>
          <w:color w:val="auto"/>
          <w:szCs w:val="22"/>
          <w:shd w:val="clear" w:color="auto" w:fill="FFFFFF"/>
        </w:rPr>
        <w:t xml:space="preserve"> </w:t>
      </w:r>
      <w:r w:rsidRPr="003E1235">
        <w:rPr>
          <w:rStyle w:val="normaltextrun"/>
          <w:color w:val="auto"/>
          <w:szCs w:val="22"/>
          <w:shd w:val="clear" w:color="auto" w:fill="FFFFFF"/>
        </w:rPr>
        <w:t xml:space="preserve">de la máxima producción que cada una de las </w:t>
      </w:r>
      <w:ins w:id="99" w:author="Caballero Martin, Marta" w:date="2022-12-01T12:10:00Z">
        <w:r w:rsidR="004D2700">
          <w:rPr>
            <w:rStyle w:val="normaltextrun"/>
            <w:color w:val="auto"/>
            <w:szCs w:val="22"/>
            <w:shd w:val="clear" w:color="auto" w:fill="FFFFFF"/>
          </w:rPr>
          <w:t xml:space="preserve">instalaciones </w:t>
        </w:r>
      </w:ins>
      <w:del w:id="100" w:author="Caballero Martin, Marta" w:date="2022-12-01T12:10:00Z">
        <w:r w:rsidRPr="003E1235" w:rsidDel="004D2700">
          <w:rPr>
            <w:rStyle w:val="normaltextrun"/>
            <w:color w:val="auto"/>
            <w:szCs w:val="22"/>
            <w:shd w:val="clear" w:color="auto" w:fill="FFFFFF"/>
          </w:rPr>
          <w:delText xml:space="preserve">unidades </w:delText>
        </w:r>
        <w:r w:rsidRPr="004D2700" w:rsidDel="004D2700">
          <w:rPr>
            <w:rStyle w:val="normaltextrun"/>
            <w:color w:val="auto"/>
            <w:szCs w:val="22"/>
            <w:shd w:val="clear" w:color="auto" w:fill="FFFFFF"/>
            <w:rPrChange w:id="101" w:author="Caballero Martin, Marta" w:date="2022-12-01T12:10:00Z">
              <w:rPr>
                <w:rStyle w:val="normaltextrun"/>
                <w:color w:val="auto"/>
                <w:szCs w:val="22"/>
                <w:highlight w:val="yellow"/>
                <w:shd w:val="clear" w:color="auto" w:fill="FFFFFF"/>
              </w:rPr>
            </w:rPrChange>
          </w:rPr>
          <w:delText>de producción</w:delText>
        </w:r>
      </w:del>
      <w:del w:id="102" w:author="Caballero Martin, Marta" w:date="2022-12-07T10:04:00Z">
        <w:r w:rsidRPr="003E1235" w:rsidDel="00351D60">
          <w:rPr>
            <w:rStyle w:val="normaltextrun"/>
            <w:color w:val="auto"/>
            <w:szCs w:val="22"/>
            <w:shd w:val="clear" w:color="auto" w:fill="FFFFFF"/>
          </w:rPr>
          <w:delText xml:space="preserve"> </w:delText>
        </w:r>
      </w:del>
      <w:r w:rsidRPr="003E1235">
        <w:rPr>
          <w:rStyle w:val="normaltextrun"/>
          <w:color w:val="auto"/>
          <w:szCs w:val="22"/>
          <w:shd w:val="clear" w:color="auto" w:fill="FFFFFF"/>
        </w:rPr>
        <w:t xml:space="preserve">bajo su control puede entregar de forma que no se </w:t>
      </w:r>
      <w:del w:id="103" w:author="Red Eléctrica" w:date="2022-10-25T13:44:00Z">
        <w:r w:rsidRPr="003E1235">
          <w:rPr>
            <w:rStyle w:val="normaltextrun"/>
            <w:color w:val="auto"/>
            <w:szCs w:val="22"/>
            <w:shd w:val="clear" w:color="auto" w:fill="FFFFFF"/>
          </w:rPr>
          <w:delText>supere la máxima producción admisible</w:delText>
        </w:r>
      </w:del>
      <w:ins w:id="104" w:author="Red Eléctrica" w:date="2022-10-25T13:44:00Z">
        <w:r w:rsidRPr="003E1235">
          <w:rPr>
            <w:rStyle w:val="normaltextrun"/>
            <w:color w:val="auto"/>
            <w:szCs w:val="22"/>
            <w:shd w:val="clear" w:color="auto" w:fill="FFFFFF"/>
          </w:rPr>
          <w:t>supere</w:t>
        </w:r>
        <w:r w:rsidR="00681915" w:rsidRPr="003E1235">
          <w:rPr>
            <w:rStyle w:val="normaltextrun"/>
            <w:color w:val="auto"/>
            <w:szCs w:val="22"/>
            <w:shd w:val="clear" w:color="auto" w:fill="FFFFFF"/>
          </w:rPr>
          <w:t>n</w:t>
        </w:r>
        <w:r w:rsidRPr="003E1235">
          <w:rPr>
            <w:rStyle w:val="normaltextrun"/>
            <w:color w:val="auto"/>
            <w:szCs w:val="22"/>
            <w:shd w:val="clear" w:color="auto" w:fill="FFFFFF"/>
          </w:rPr>
          <w:t xml:space="preserve"> </w:t>
        </w:r>
        <w:r w:rsidR="004627CC" w:rsidRPr="003E1235">
          <w:rPr>
            <w:rStyle w:val="normaltextrun"/>
            <w:color w:val="auto"/>
            <w:szCs w:val="22"/>
            <w:shd w:val="clear" w:color="auto" w:fill="FFFFFF"/>
          </w:rPr>
          <w:t>los niveles de potencia</w:t>
        </w:r>
        <w:r w:rsidRPr="003E1235">
          <w:rPr>
            <w:rStyle w:val="normaltextrun"/>
            <w:color w:val="auto"/>
            <w:szCs w:val="22"/>
            <w:shd w:val="clear" w:color="auto" w:fill="FFFFFF"/>
          </w:rPr>
          <w:t xml:space="preserve"> </w:t>
        </w:r>
        <w:r w:rsidR="00F40019" w:rsidRPr="003E1235">
          <w:rPr>
            <w:rStyle w:val="normaltextrun"/>
            <w:color w:val="auto"/>
            <w:szCs w:val="22"/>
            <w:shd w:val="clear" w:color="auto" w:fill="FFFFFF"/>
          </w:rPr>
          <w:t>que ponga</w:t>
        </w:r>
        <w:r w:rsidR="00AF4099" w:rsidRPr="003E1235">
          <w:rPr>
            <w:rStyle w:val="normaltextrun"/>
            <w:color w:val="auto"/>
            <w:szCs w:val="22"/>
            <w:shd w:val="clear" w:color="auto" w:fill="FFFFFF"/>
          </w:rPr>
          <w:t>n</w:t>
        </w:r>
      </w:ins>
      <w:r w:rsidR="00F40019" w:rsidRPr="003E1235">
        <w:rPr>
          <w:rStyle w:val="normaltextrun"/>
          <w:color w:val="auto"/>
          <w:szCs w:val="22"/>
          <w:shd w:val="clear" w:color="auto" w:fill="FFFFFF"/>
        </w:rPr>
        <w:t xml:space="preserve"> en </w:t>
      </w:r>
      <w:del w:id="105" w:author="Red Eléctrica" w:date="2022-10-25T13:44:00Z">
        <w:r w:rsidRPr="003E1235">
          <w:rPr>
            <w:rStyle w:val="normaltextrun"/>
            <w:color w:val="auto"/>
            <w:szCs w:val="22"/>
            <w:shd w:val="clear" w:color="auto" w:fill="FFFFFF"/>
          </w:rPr>
          <w:delText>cada uno de</w:delText>
        </w:r>
      </w:del>
      <w:ins w:id="106" w:author="Red Eléctrica" w:date="2022-10-25T13:44:00Z">
        <w:r w:rsidR="00F40019" w:rsidRPr="003E1235">
          <w:rPr>
            <w:rStyle w:val="normaltextrun"/>
            <w:color w:val="auto"/>
            <w:szCs w:val="22"/>
            <w:shd w:val="clear" w:color="auto" w:fill="FFFFFF"/>
          </w:rPr>
          <w:t xml:space="preserve">riesgo las condiciones de operación segura y estable del sistema según los motivos identificados en el apartado </w:t>
        </w:r>
      </w:ins>
      <w:ins w:id="107" w:author="Caballero Martin, Marta" w:date="2022-12-01T11:13:00Z">
        <w:r w:rsidR="00D41EEB">
          <w:rPr>
            <w:rStyle w:val="normaltextrun"/>
            <w:color w:val="auto"/>
            <w:szCs w:val="22"/>
            <w:shd w:val="clear" w:color="auto" w:fill="FFFFFF"/>
          </w:rPr>
          <w:t>5</w:t>
        </w:r>
      </w:ins>
      <w:ins w:id="108" w:author="Madrid Garcia, Ruben" w:date="2022-10-26T13:53:00Z">
        <w:del w:id="109" w:author="Caballero Martin, Marta" w:date="2022-12-01T11:13:00Z">
          <w:r w:rsidR="00366240" w:rsidDel="00D41EEB">
            <w:rPr>
              <w:rStyle w:val="normaltextrun"/>
              <w:color w:val="auto"/>
              <w:szCs w:val="22"/>
              <w:shd w:val="clear" w:color="auto" w:fill="FFFFFF"/>
            </w:rPr>
            <w:delText>3</w:delText>
          </w:r>
        </w:del>
      </w:ins>
      <w:ins w:id="110" w:author="Red Eléctrica" w:date="2022-10-25T13:44:00Z">
        <w:r w:rsidR="00220723" w:rsidRPr="003E1235">
          <w:rPr>
            <w:rStyle w:val="normaltextrun"/>
            <w:color w:val="auto"/>
            <w:szCs w:val="22"/>
            <w:shd w:val="clear" w:color="auto" w:fill="FFFFFF"/>
          </w:rPr>
          <w:t xml:space="preserve"> de este procedimiento</w:t>
        </w:r>
        <w:r w:rsidR="00F40019" w:rsidRPr="003E1235">
          <w:rPr>
            <w:rStyle w:val="normaltextrun"/>
            <w:color w:val="auto"/>
            <w:szCs w:val="22"/>
            <w:shd w:val="clear" w:color="auto" w:fill="FFFFFF"/>
          </w:rPr>
          <w:t xml:space="preserve">, </w:t>
        </w:r>
        <w:r w:rsidRPr="003E1235">
          <w:rPr>
            <w:rStyle w:val="normaltextrun"/>
            <w:color w:val="auto"/>
            <w:szCs w:val="22"/>
            <w:shd w:val="clear" w:color="auto" w:fill="FFFFFF"/>
          </w:rPr>
          <w:t>en</w:t>
        </w:r>
      </w:ins>
      <w:r w:rsidRPr="003E1235">
        <w:rPr>
          <w:rStyle w:val="normaltextrun"/>
          <w:color w:val="auto"/>
          <w:szCs w:val="22"/>
          <w:shd w:val="clear" w:color="auto" w:fill="FFFFFF"/>
        </w:rPr>
        <w:t xml:space="preserve"> los nudos de la Red de Transporte o en el sistema eléctrico peninsular español en su conjunto</w:t>
      </w:r>
      <w:del w:id="111" w:author="Red Eléctrica" w:date="2022-10-25T13:44:00Z">
        <w:r w:rsidRPr="003E1235">
          <w:rPr>
            <w:rStyle w:val="normaltextrun"/>
            <w:color w:val="auto"/>
            <w:szCs w:val="22"/>
            <w:shd w:val="clear" w:color="auto" w:fill="FFFFFF"/>
          </w:rPr>
          <w:delText>.</w:delText>
        </w:r>
      </w:del>
      <w:ins w:id="112" w:author="Red Eléctrica" w:date="2022-10-25T13:44:00Z">
        <w:r w:rsidR="00F53DE4" w:rsidRPr="003E1235">
          <w:rPr>
            <w:rStyle w:val="normaltextrun"/>
            <w:color w:val="auto"/>
            <w:szCs w:val="22"/>
            <w:shd w:val="clear" w:color="auto" w:fill="FFFFFF"/>
          </w:rPr>
          <w:t>, según sea el caso identificado</w:t>
        </w:r>
        <w:r w:rsidRPr="003E1235">
          <w:rPr>
            <w:rStyle w:val="normaltextrun"/>
            <w:color w:val="auto"/>
            <w:szCs w:val="22"/>
            <w:shd w:val="clear" w:color="auto" w:fill="FFFFFF"/>
          </w:rPr>
          <w:t>.</w:t>
        </w:r>
      </w:ins>
      <w:r w:rsidRPr="003E1235">
        <w:rPr>
          <w:rStyle w:val="normaltextrun"/>
          <w:color w:val="auto"/>
          <w:szCs w:val="22"/>
          <w:shd w:val="clear" w:color="auto" w:fill="FFFFFF"/>
        </w:rPr>
        <w:t xml:space="preserve"> El reparto de dicha producción máxima se realizará</w:t>
      </w:r>
      <w:del w:id="113" w:author="Red Eléctrica" w:date="2022-10-25T13:44:00Z">
        <w:r w:rsidRPr="003E1235">
          <w:rPr>
            <w:rStyle w:val="normaltextrun"/>
            <w:color w:val="auto"/>
            <w:szCs w:val="22"/>
            <w:shd w:val="clear" w:color="auto" w:fill="FFFFFF"/>
          </w:rPr>
          <w:delText>, a igualdad de coste,</w:delText>
        </w:r>
      </w:del>
      <w:ins w:id="114" w:author="Red Eléctrica" w:date="2022-10-25T13:44:00Z">
        <w:r w:rsidR="00F26048" w:rsidRPr="003E1235">
          <w:rPr>
            <w:rStyle w:val="normaltextrun"/>
            <w:color w:val="auto"/>
            <w:szCs w:val="22"/>
            <w:shd w:val="clear" w:color="auto" w:fill="FFFFFF"/>
          </w:rPr>
          <w:t xml:space="preserve"> </w:t>
        </w:r>
      </w:ins>
      <w:r w:rsidR="007F4F5E" w:rsidRPr="003E1235">
        <w:rPr>
          <w:rStyle w:val="normaltextrun"/>
          <w:color w:val="auto"/>
          <w:szCs w:val="22"/>
          <w:shd w:val="clear" w:color="auto" w:fill="FFFFFF"/>
        </w:rPr>
        <w:t xml:space="preserve"> </w:t>
      </w:r>
      <w:r w:rsidRPr="003E1235">
        <w:rPr>
          <w:rStyle w:val="normaltextrun"/>
          <w:color w:val="auto"/>
          <w:szCs w:val="22"/>
          <w:shd w:val="clear" w:color="auto" w:fill="FFFFFF"/>
        </w:rPr>
        <w:t>atendiendo al orden de</w:t>
      </w:r>
      <w:r w:rsidR="007F4F5E" w:rsidRPr="003E1235">
        <w:rPr>
          <w:rStyle w:val="normaltextrun"/>
          <w:color w:val="auto"/>
          <w:szCs w:val="22"/>
          <w:shd w:val="clear" w:color="auto" w:fill="FFFFFF"/>
        </w:rPr>
        <w:t xml:space="preserve"> </w:t>
      </w:r>
      <w:del w:id="115" w:author="Red Eléctrica" w:date="2022-10-25T13:44:00Z">
        <w:r w:rsidRPr="003E1235">
          <w:rPr>
            <w:rStyle w:val="normaltextrun"/>
            <w:color w:val="auto"/>
            <w:szCs w:val="22"/>
            <w:shd w:val="clear" w:color="auto" w:fill="FFFFFF"/>
          </w:rPr>
          <w:delText>reducción</w:delText>
        </w:r>
      </w:del>
      <w:ins w:id="116" w:author="Red Eléctrica" w:date="2022-10-25T13:44:00Z">
        <w:r w:rsidR="007F4F5E" w:rsidRPr="003E1235">
          <w:rPr>
            <w:rStyle w:val="normaltextrun"/>
            <w:color w:val="auto"/>
            <w:szCs w:val="22"/>
            <w:shd w:val="clear" w:color="auto" w:fill="FFFFFF"/>
          </w:rPr>
          <w:t>prioridad</w:t>
        </w:r>
        <w:r w:rsidR="00723EF1" w:rsidRPr="003E1235">
          <w:rPr>
            <w:rStyle w:val="normaltextrun"/>
            <w:color w:val="auto"/>
            <w:szCs w:val="22"/>
            <w:shd w:val="clear" w:color="auto" w:fill="FFFFFF"/>
          </w:rPr>
          <w:t xml:space="preserve"> por tipo de producción</w:t>
        </w:r>
      </w:ins>
      <w:r w:rsidRPr="003E1235">
        <w:rPr>
          <w:rStyle w:val="normaltextrun"/>
          <w:color w:val="auto"/>
          <w:szCs w:val="22"/>
          <w:shd w:val="clear" w:color="auto" w:fill="FFFFFF"/>
        </w:rPr>
        <w:t xml:space="preserve"> determinado en el procedimiento de operación por el que se establece la solución de restricciones técnicas,</w:t>
      </w:r>
      <w:r w:rsidR="00007387" w:rsidRPr="003E1235">
        <w:rPr>
          <w:rStyle w:val="normaltextrun"/>
          <w:color w:val="auto"/>
          <w:szCs w:val="22"/>
          <w:shd w:val="clear" w:color="auto" w:fill="FFFFFF"/>
        </w:rPr>
        <w:t xml:space="preserve"> </w:t>
      </w:r>
      <w:del w:id="117" w:author="Red Eléctrica" w:date="2022-10-25T13:44:00Z">
        <w:r w:rsidRPr="003E1235">
          <w:rPr>
            <w:rStyle w:val="normaltextrun"/>
            <w:color w:val="auto"/>
            <w:szCs w:val="22"/>
            <w:shd w:val="clear" w:color="auto" w:fill="FFFFFF"/>
          </w:rPr>
          <w:delText>entre unidades de la</w:delText>
        </w:r>
      </w:del>
      <w:ins w:id="118" w:author="Red Eléctrica" w:date="2022-10-25T13:44:00Z">
        <w:r w:rsidR="007F373B" w:rsidRPr="003E1235">
          <w:rPr>
            <w:rStyle w:val="normaltextrun"/>
            <w:color w:val="auto"/>
            <w:szCs w:val="22"/>
            <w:shd w:val="clear" w:color="auto" w:fill="FFFFFF"/>
          </w:rPr>
          <w:t>y</w:t>
        </w:r>
        <w:r w:rsidR="00723EF1" w:rsidRPr="003E1235">
          <w:rPr>
            <w:rStyle w:val="normaltextrun"/>
            <w:color w:val="auto"/>
            <w:szCs w:val="22"/>
            <w:shd w:val="clear" w:color="auto" w:fill="FFFFFF"/>
          </w:rPr>
          <w:t xml:space="preserve"> ante una</w:t>
        </w:r>
      </w:ins>
      <w:r w:rsidRPr="003E1235">
        <w:rPr>
          <w:rStyle w:val="normaltextrun"/>
          <w:color w:val="auto"/>
          <w:szCs w:val="22"/>
          <w:shd w:val="clear" w:color="auto" w:fill="FFFFFF"/>
        </w:rPr>
        <w:t xml:space="preserve"> misma prioridad</w:t>
      </w:r>
      <w:r w:rsidR="00C566FF">
        <w:rPr>
          <w:rStyle w:val="normaltextrun"/>
          <w:color w:val="auto"/>
          <w:szCs w:val="22"/>
          <w:shd w:val="clear" w:color="auto" w:fill="FFFFFF"/>
        </w:rPr>
        <w:t xml:space="preserve"> </w:t>
      </w:r>
      <w:ins w:id="119" w:author="Red Eléctrica" w:date="2022-10-25T13:44:00Z">
        <w:r w:rsidR="00C566FF" w:rsidRPr="00AD5EF9">
          <w:rPr>
            <w:rStyle w:val="normaltextrun"/>
            <w:color w:val="auto"/>
            <w:szCs w:val="22"/>
            <w:shd w:val="clear" w:color="auto" w:fill="FFFFFF"/>
          </w:rPr>
          <w:t xml:space="preserve">o en caso </w:t>
        </w:r>
      </w:ins>
      <w:r w:rsidR="00C566FF" w:rsidRPr="00AD5EF9">
        <w:rPr>
          <w:rStyle w:val="normaltextrun"/>
          <w:color w:val="auto"/>
          <w:szCs w:val="22"/>
          <w:shd w:val="clear" w:color="auto" w:fill="FFFFFF"/>
        </w:rPr>
        <w:t xml:space="preserve">de </w:t>
      </w:r>
      <w:del w:id="120" w:author="Red Eléctrica" w:date="2022-10-25T13:44:00Z">
        <w:r w:rsidRPr="003E1235">
          <w:rPr>
            <w:rStyle w:val="normaltextrun"/>
            <w:color w:val="auto"/>
            <w:szCs w:val="22"/>
            <w:shd w:val="clear" w:color="auto" w:fill="FFFFFF"/>
          </w:rPr>
          <w:delText>despacho</w:delText>
        </w:r>
      </w:del>
      <w:ins w:id="121" w:author="Red Eléctrica" w:date="2022-10-25T13:44:00Z">
        <w:r w:rsidR="00C566FF" w:rsidRPr="00AD5EF9">
          <w:rPr>
            <w:rStyle w:val="normaltextrun"/>
            <w:color w:val="auto"/>
            <w:szCs w:val="22"/>
            <w:shd w:val="clear" w:color="auto" w:fill="FFFFFF"/>
          </w:rPr>
          <w:t>que no exista</w:t>
        </w:r>
      </w:ins>
      <w:r w:rsidRPr="003E1235">
        <w:rPr>
          <w:rStyle w:val="normaltextrun"/>
          <w:color w:val="auto"/>
          <w:szCs w:val="22"/>
          <w:shd w:val="clear" w:color="auto" w:fill="FFFFFF"/>
        </w:rPr>
        <w:t xml:space="preserve">, de forma proporcional a la </w:t>
      </w:r>
      <w:del w:id="122" w:author="Red Eléctrica" w:date="2022-10-25T13:44:00Z">
        <w:r w:rsidRPr="003E1235">
          <w:rPr>
            <w:rStyle w:val="normaltextrun"/>
            <w:color w:val="auto"/>
            <w:szCs w:val="22"/>
            <w:shd w:val="clear" w:color="auto" w:fill="FFFFFF"/>
          </w:rPr>
          <w:delText xml:space="preserve">potencia programada o a la </w:delText>
        </w:r>
      </w:del>
      <w:r w:rsidRPr="003E1235">
        <w:rPr>
          <w:rStyle w:val="normaltextrun"/>
          <w:color w:val="auto"/>
          <w:szCs w:val="22"/>
          <w:shd w:val="clear" w:color="auto" w:fill="FFFFFF"/>
        </w:rPr>
        <w:t xml:space="preserve">producción de la unidad al inicio de la </w:t>
      </w:r>
      <w:del w:id="123" w:author="Red Eléctrica" w:date="2022-10-25T13:44:00Z">
        <w:r w:rsidRPr="003E1235">
          <w:rPr>
            <w:rStyle w:val="normaltextrun"/>
            <w:color w:val="auto"/>
            <w:szCs w:val="22"/>
            <w:shd w:val="clear" w:color="auto" w:fill="FFFFFF"/>
          </w:rPr>
          <w:delText xml:space="preserve">restricción, según sea el ámbito temporal en el que tenga lugar la aplicación de la </w:delText>
        </w:r>
      </w:del>
      <w:r w:rsidR="00FF2890" w:rsidRPr="003E1235">
        <w:rPr>
          <w:rStyle w:val="normaltextrun"/>
          <w:color w:val="auto"/>
          <w:szCs w:val="22"/>
          <w:shd w:val="clear" w:color="auto" w:fill="FFFFFF"/>
        </w:rPr>
        <w:t>limitación</w:t>
      </w:r>
      <w:del w:id="124" w:author="Red Eléctrica" w:date="2022-10-25T13:44:00Z">
        <w:r w:rsidRPr="003E1235">
          <w:rPr>
            <w:rStyle w:val="normaltextrun"/>
            <w:color w:val="auto"/>
            <w:szCs w:val="22"/>
            <w:shd w:val="clear" w:color="auto" w:fill="FFFFFF"/>
          </w:rPr>
          <w:delText xml:space="preserve"> de producción</w:delText>
        </w:r>
      </w:del>
      <w:ins w:id="125" w:author="Red Eléctrica" w:date="2022-10-25T13:44:00Z">
        <w:r w:rsidRPr="003E1235">
          <w:rPr>
            <w:rStyle w:val="normaltextrun"/>
            <w:color w:val="auto"/>
            <w:szCs w:val="22"/>
            <w:shd w:val="clear" w:color="auto" w:fill="FFFFFF"/>
          </w:rPr>
          <w:t xml:space="preserve">. </w:t>
        </w:r>
        <w:r w:rsidR="00AF4099" w:rsidRPr="003E1235">
          <w:rPr>
            <w:rStyle w:val="normaltextrun"/>
            <w:color w:val="auto"/>
            <w:szCs w:val="22"/>
            <w:shd w:val="clear" w:color="auto" w:fill="FFFFFF"/>
          </w:rPr>
          <w:t xml:space="preserve">El OS podrá tener en cuenta las capacidades técnicas de las </w:t>
        </w:r>
      </w:ins>
      <w:ins w:id="126" w:author="Caballero Martin, Marta" w:date="2022-12-01T12:12:00Z">
        <w:r w:rsidR="00BF12D6">
          <w:rPr>
            <w:rStyle w:val="normaltextrun"/>
            <w:color w:val="auto"/>
            <w:szCs w:val="22"/>
            <w:shd w:val="clear" w:color="auto" w:fill="FFFFFF"/>
          </w:rPr>
          <w:t>instalaciones</w:t>
        </w:r>
      </w:ins>
      <w:ins w:id="127" w:author="Red Eléctrica" w:date="2022-10-25T13:44:00Z">
        <w:del w:id="128" w:author="Caballero Martin, Marta" w:date="2022-12-01T12:12:00Z">
          <w:r w:rsidR="00AF4099" w:rsidRPr="003E1235" w:rsidDel="00BF12D6">
            <w:rPr>
              <w:rStyle w:val="normaltextrun"/>
              <w:color w:val="auto"/>
              <w:szCs w:val="22"/>
              <w:shd w:val="clear" w:color="auto" w:fill="FFFFFF"/>
            </w:rPr>
            <w:delText>unidades de generación</w:delText>
          </w:r>
        </w:del>
        <w:r w:rsidR="00AF4099" w:rsidRPr="003E1235">
          <w:rPr>
            <w:rStyle w:val="normaltextrun"/>
            <w:color w:val="auto"/>
            <w:szCs w:val="22"/>
            <w:shd w:val="clear" w:color="auto" w:fill="FFFFFF"/>
          </w:rPr>
          <w:t xml:space="preserve"> </w:t>
        </w:r>
        <w:proofErr w:type="gramStart"/>
        <w:r w:rsidR="00AF4099" w:rsidRPr="003E1235">
          <w:rPr>
            <w:rStyle w:val="normaltextrun"/>
            <w:color w:val="auto"/>
            <w:szCs w:val="22"/>
            <w:shd w:val="clear" w:color="auto" w:fill="FFFFFF"/>
          </w:rPr>
          <w:t>en relación a</w:t>
        </w:r>
        <w:proofErr w:type="gramEnd"/>
        <w:r w:rsidR="00AF4099" w:rsidRPr="003E1235">
          <w:rPr>
            <w:rStyle w:val="normaltextrun"/>
            <w:color w:val="auto"/>
            <w:szCs w:val="22"/>
            <w:shd w:val="clear" w:color="auto" w:fill="FFFFFF"/>
          </w:rPr>
          <w:t xml:space="preserve"> la naturaleza física </w:t>
        </w:r>
        <w:r w:rsidR="00F26048" w:rsidRPr="003E1235">
          <w:rPr>
            <w:rStyle w:val="normaltextrun"/>
            <w:color w:val="auto"/>
            <w:szCs w:val="22"/>
            <w:shd w:val="clear" w:color="auto" w:fill="FFFFFF"/>
          </w:rPr>
          <w:t>del motivo de la limitación</w:t>
        </w:r>
      </w:ins>
      <w:r w:rsidR="00AF4099" w:rsidRPr="003E1235">
        <w:rPr>
          <w:rStyle w:val="normaltextrun"/>
          <w:color w:val="auto"/>
          <w:szCs w:val="22"/>
          <w:shd w:val="clear" w:color="auto" w:fill="FFFFFF"/>
        </w:rPr>
        <w:t xml:space="preserve">. </w:t>
      </w:r>
      <w:r w:rsidRPr="003E1235">
        <w:rPr>
          <w:rStyle w:val="normaltextrun"/>
          <w:color w:val="auto"/>
          <w:szCs w:val="22"/>
          <w:shd w:val="clear" w:color="auto" w:fill="FFFFFF"/>
        </w:rPr>
        <w:t>El nuevo valor de producción limitado debe ser alcanzado en un plazo máximo de 15 minutos una vez recibida la instrucción de limitación de las entregas de energía.</w:t>
      </w:r>
    </w:p>
    <w:p w14:paraId="56F5535D" w14:textId="77777777" w:rsidR="00850F90" w:rsidRPr="003E1235" w:rsidRDefault="00E6349D" w:rsidP="00E6349D">
      <w:pPr>
        <w:rPr>
          <w:del w:id="129" w:author="Red Eléctrica" w:date="2022-10-25T13:44:00Z"/>
          <w:rStyle w:val="normaltextrun"/>
          <w:color w:val="auto"/>
          <w:szCs w:val="22"/>
          <w:shd w:val="clear" w:color="auto" w:fill="FFFFFF"/>
        </w:rPr>
      </w:pPr>
      <w:del w:id="130" w:author="Red Eléctrica" w:date="2022-10-25T13:44:00Z">
        <w:r w:rsidRPr="003E1235">
          <w:rPr>
            <w:rStyle w:val="normaltextrun"/>
            <w:color w:val="auto"/>
            <w:szCs w:val="22"/>
            <w:shd w:val="clear" w:color="auto" w:fill="FFFFFF"/>
          </w:rPr>
          <w:delText>En el caso de que a una instalación térmica, con acta de puesta en servicio previa a la publicación en el BOE de este procedimiento de operación, no le sea posible técnicamente reducir su producción hasta el valor de la limitación de entrega que le haya solicitado el OS, en un plazo máximo de 15 minutos, el Centro de Control al que se encuentre adscrita la unidad informará al Operador del Sistema de los valores de rampa de subida máxima y de rampa de bajada máxima técnicamente admisibles para la unidad de producción. Estos valores de rampa serán comprobados por el Operador del Sistema utilizando el histórico de programas de entrega de energía de la unidad de producción y podrán ser invalidados por el Operador del Sistema en caso de detectar de forma reiterada variaciones en dichos programas incompatibles con los valores de rampa declarados. Una vez validados, el Operador del Sistema se considerará dichos valores para la verificación del cumplimiento de las instrucciones de producción máxima.</w:delText>
        </w:r>
      </w:del>
    </w:p>
    <w:p w14:paraId="38B03ADD" w14:textId="5AB8D8CF" w:rsidR="00850F90" w:rsidRPr="003E1235" w:rsidRDefault="00E6349D" w:rsidP="00E6349D">
      <w:pPr>
        <w:rPr>
          <w:rStyle w:val="normaltextrun"/>
          <w:color w:val="auto"/>
          <w:szCs w:val="22"/>
          <w:shd w:val="clear" w:color="auto" w:fill="FFFFFF"/>
        </w:rPr>
      </w:pPr>
      <w:r w:rsidRPr="003E1235">
        <w:rPr>
          <w:rStyle w:val="normaltextrun"/>
          <w:color w:val="auto"/>
          <w:szCs w:val="22"/>
          <w:shd w:val="clear" w:color="auto" w:fill="FFFFFF"/>
        </w:rPr>
        <w:t>Alternativamente</w:t>
      </w:r>
      <w:del w:id="131" w:author="Red Eléctrica" w:date="2022-10-25T13:44:00Z">
        <w:r w:rsidRPr="003E1235">
          <w:rPr>
            <w:rStyle w:val="normaltextrun"/>
            <w:color w:val="auto"/>
            <w:szCs w:val="22"/>
            <w:shd w:val="clear" w:color="auto" w:fill="FFFFFF"/>
          </w:rPr>
          <w:delText xml:space="preserve"> a la metodología descrita</w:delText>
        </w:r>
      </w:del>
      <w:r w:rsidRPr="003E1235">
        <w:rPr>
          <w:rStyle w:val="normaltextrun"/>
          <w:color w:val="auto"/>
          <w:szCs w:val="22"/>
          <w:shd w:val="clear" w:color="auto" w:fill="FFFFFF"/>
        </w:rPr>
        <w:t xml:space="preserve">, cada </w:t>
      </w:r>
      <w:del w:id="132" w:author="Red Eléctrica" w:date="2022-10-25T13:44:00Z">
        <w:r w:rsidRPr="003E1235">
          <w:rPr>
            <w:rStyle w:val="normaltextrun"/>
            <w:color w:val="auto"/>
            <w:szCs w:val="22"/>
            <w:shd w:val="clear" w:color="auto" w:fill="FFFFFF"/>
          </w:rPr>
          <w:delText>Centro</w:delText>
        </w:r>
      </w:del>
      <w:ins w:id="133" w:author="Red Eléctrica" w:date="2022-10-25T13:44:00Z">
        <w:r w:rsidR="000643CE" w:rsidRPr="003E1235">
          <w:rPr>
            <w:rStyle w:val="normaltextrun"/>
            <w:color w:val="auto"/>
            <w:szCs w:val="22"/>
            <w:shd w:val="clear" w:color="auto" w:fill="FFFFFF"/>
          </w:rPr>
          <w:t>c</w:t>
        </w:r>
        <w:r w:rsidRPr="003E1235">
          <w:rPr>
            <w:rStyle w:val="normaltextrun"/>
            <w:color w:val="auto"/>
            <w:szCs w:val="22"/>
            <w:shd w:val="clear" w:color="auto" w:fill="FFFFFF"/>
          </w:rPr>
          <w:t>entro</w:t>
        </w:r>
      </w:ins>
      <w:r w:rsidRPr="003E1235">
        <w:rPr>
          <w:rStyle w:val="normaltextrun"/>
          <w:color w:val="auto"/>
          <w:szCs w:val="22"/>
          <w:shd w:val="clear" w:color="auto" w:fill="FFFFFF"/>
        </w:rPr>
        <w:t xml:space="preserve"> de </w:t>
      </w:r>
      <w:del w:id="134" w:author="Red Eléctrica" w:date="2022-10-25T13:44:00Z">
        <w:r w:rsidRPr="003E1235">
          <w:rPr>
            <w:rStyle w:val="normaltextrun"/>
            <w:color w:val="auto"/>
            <w:szCs w:val="22"/>
            <w:shd w:val="clear" w:color="auto" w:fill="FFFFFF"/>
          </w:rPr>
          <w:delText>Control</w:delText>
        </w:r>
      </w:del>
      <w:ins w:id="135" w:author="Red Eléctrica" w:date="2022-10-25T13:44:00Z">
        <w:r w:rsidR="000643CE"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w:t>
      </w:r>
      <w:ins w:id="136" w:author="Caballero Martin, Marta" w:date="2022-12-01T11:09:00Z">
        <w:r w:rsidR="007525ED">
          <w:rPr>
            <w:rStyle w:val="normaltextrun"/>
            <w:color w:val="auto"/>
            <w:szCs w:val="22"/>
            <w:shd w:val="clear" w:color="auto" w:fill="FFFFFF"/>
          </w:rPr>
          <w:t xml:space="preserve">de generación y demanda </w:t>
        </w:r>
      </w:ins>
      <w:r w:rsidRPr="003E1235">
        <w:rPr>
          <w:rStyle w:val="normaltextrun"/>
          <w:color w:val="auto"/>
          <w:szCs w:val="22"/>
          <w:shd w:val="clear" w:color="auto" w:fill="FFFFFF"/>
        </w:rPr>
        <w:t>podrá realizar</w:t>
      </w:r>
      <w:del w:id="137" w:author="Red Eléctrica" w:date="2022-10-25T13:44:00Z">
        <w:r w:rsidRPr="003E1235">
          <w:rPr>
            <w:rStyle w:val="normaltextrun"/>
            <w:color w:val="auto"/>
            <w:szCs w:val="22"/>
            <w:shd w:val="clear" w:color="auto" w:fill="FFFFFF"/>
          </w:rPr>
          <w:delText>, a igualdad de coste,</w:delText>
        </w:r>
      </w:del>
      <w:r w:rsidR="00025ACC" w:rsidRPr="003E1235">
        <w:rPr>
          <w:rStyle w:val="normaltextrun"/>
          <w:color w:val="auto"/>
          <w:szCs w:val="22"/>
          <w:shd w:val="clear" w:color="auto" w:fill="FFFFFF"/>
        </w:rPr>
        <w:t xml:space="preserve"> </w:t>
      </w:r>
      <w:r w:rsidRPr="003E1235">
        <w:rPr>
          <w:rStyle w:val="normaltextrun"/>
          <w:color w:val="auto"/>
          <w:szCs w:val="22"/>
          <w:shd w:val="clear" w:color="auto" w:fill="FFFFFF"/>
        </w:rPr>
        <w:t>otro reparto interno de la limitación de entregas de producción solicitada por el OS</w:t>
      </w:r>
      <w:del w:id="138" w:author="Caballero Martin, Marta" w:date="2022-12-01T12:33:00Z">
        <w:r w:rsidRPr="003E1235" w:rsidDel="004A37FC">
          <w:rPr>
            <w:rStyle w:val="normaltextrun"/>
            <w:color w:val="auto"/>
            <w:szCs w:val="22"/>
            <w:shd w:val="clear" w:color="auto" w:fill="FFFFFF"/>
          </w:rPr>
          <w:delText>,</w:delText>
        </w:r>
      </w:del>
      <w:r w:rsidRPr="003E1235">
        <w:rPr>
          <w:rStyle w:val="normaltextrun"/>
          <w:color w:val="auto"/>
          <w:szCs w:val="22"/>
          <w:shd w:val="clear" w:color="auto" w:fill="FFFFFF"/>
        </w:rPr>
        <w:t xml:space="preserve"> entre aquellas unidades </w:t>
      </w:r>
      <w:del w:id="139" w:author="Caballero Martin, Marta" w:date="2022-12-01T12:21:00Z">
        <w:r w:rsidRPr="003E1235" w:rsidDel="00DF6C44">
          <w:rPr>
            <w:rStyle w:val="normaltextrun"/>
            <w:color w:val="auto"/>
            <w:szCs w:val="22"/>
            <w:shd w:val="clear" w:color="auto" w:fill="FFFFFF"/>
          </w:rPr>
          <w:delText>de producción</w:delText>
        </w:r>
      </w:del>
      <w:del w:id="140" w:author="Caballero Martin, Marta" w:date="2022-12-01T12:22:00Z">
        <w:r w:rsidRPr="003E1235" w:rsidDel="0058325B">
          <w:rPr>
            <w:rStyle w:val="normaltextrun"/>
            <w:color w:val="auto"/>
            <w:szCs w:val="22"/>
            <w:shd w:val="clear" w:color="auto" w:fill="FFFFFF"/>
          </w:rPr>
          <w:delText xml:space="preserve"> </w:delText>
        </w:r>
      </w:del>
      <w:r w:rsidRPr="003E1235">
        <w:rPr>
          <w:rStyle w:val="normaltextrun"/>
          <w:color w:val="auto"/>
          <w:szCs w:val="22"/>
          <w:shd w:val="clear" w:color="auto" w:fill="FFFFFF"/>
        </w:rPr>
        <w:t xml:space="preserve">del mismo </w:t>
      </w:r>
      <w:del w:id="141" w:author="Red Eléctrica" w:date="2022-10-25T13:44:00Z">
        <w:r w:rsidRPr="003E1235">
          <w:rPr>
            <w:rStyle w:val="normaltextrun"/>
            <w:color w:val="auto"/>
            <w:szCs w:val="22"/>
            <w:shd w:val="clear" w:color="auto" w:fill="FFFFFF"/>
          </w:rPr>
          <w:delText>subgrupo del artículo 2 del Real Decreto 413/2014, de 6 de junio o normativa que lo sustituya</w:delText>
        </w:r>
      </w:del>
      <w:ins w:id="142" w:author="Red Eléctrica" w:date="2022-10-25T13:44:00Z">
        <w:r w:rsidR="003778B1" w:rsidRPr="003E1235">
          <w:rPr>
            <w:rStyle w:val="normaltextrun"/>
            <w:color w:val="auto"/>
            <w:szCs w:val="22"/>
            <w:shd w:val="clear" w:color="auto" w:fill="FFFFFF"/>
          </w:rPr>
          <w:t>orden de prioridad por tipo de producción</w:t>
        </w:r>
      </w:ins>
      <w:ins w:id="143" w:author="Caballero Martin, Marta" w:date="2022-12-01T12:33:00Z">
        <w:r w:rsidR="004A37FC">
          <w:rPr>
            <w:rStyle w:val="normaltextrun"/>
            <w:color w:val="auto"/>
            <w:szCs w:val="22"/>
            <w:shd w:val="clear" w:color="auto" w:fill="FFFFFF"/>
          </w:rPr>
          <w:t>,</w:t>
        </w:r>
      </w:ins>
      <w:ins w:id="144" w:author="Red Eléctrica" w:date="2022-10-25T13:44:00Z">
        <w:r w:rsidR="003778B1" w:rsidRPr="003E1235">
          <w:rPr>
            <w:rStyle w:val="normaltextrun"/>
            <w:color w:val="auto"/>
            <w:szCs w:val="22"/>
            <w:shd w:val="clear" w:color="auto" w:fill="FFFFFF"/>
          </w:rPr>
          <w:t xml:space="preserve"> </w:t>
        </w:r>
        <w:r w:rsidR="00117D77" w:rsidRPr="003E1235">
          <w:rPr>
            <w:rStyle w:val="normaltextrun"/>
            <w:color w:val="auto"/>
            <w:szCs w:val="22"/>
            <w:shd w:val="clear" w:color="auto" w:fill="FFFFFF"/>
          </w:rPr>
          <w:t xml:space="preserve">según se </w:t>
        </w:r>
        <w:r w:rsidR="003778B1" w:rsidRPr="003E1235">
          <w:rPr>
            <w:rStyle w:val="normaltextrun"/>
            <w:color w:val="auto"/>
            <w:szCs w:val="22"/>
            <w:shd w:val="clear" w:color="auto" w:fill="FFFFFF"/>
          </w:rPr>
          <w:t>determina en el procedimiento de operación por el que se establece la solución de restricciones técnicas</w:t>
        </w:r>
      </w:ins>
      <w:r w:rsidRPr="003E1235">
        <w:rPr>
          <w:rStyle w:val="normaltextrun"/>
          <w:color w:val="auto"/>
          <w:szCs w:val="22"/>
          <w:shd w:val="clear" w:color="auto" w:fill="FFFFFF"/>
        </w:rPr>
        <w:t>, siempre que se asegure</w:t>
      </w:r>
      <w:r w:rsidRPr="004C5DE7">
        <w:rPr>
          <w:rStyle w:val="normaltextrun"/>
          <w:color w:val="auto"/>
          <w:szCs w:val="22"/>
          <w:shd w:val="clear" w:color="auto" w:fill="FFFFFF"/>
        </w:rPr>
        <w:t xml:space="preserve"> un efecto equivalente</w:t>
      </w:r>
      <w:del w:id="145" w:author="Red Eléctrica" w:date="2022-10-25T13:44:00Z">
        <w:r w:rsidRPr="00936011">
          <w:rPr>
            <w:rStyle w:val="normaltextrun"/>
            <w:color w:val="auto"/>
            <w:szCs w:val="22"/>
            <w:shd w:val="clear" w:color="auto" w:fill="FFFFFF"/>
          </w:rPr>
          <w:delText>,</w:delText>
        </w:r>
      </w:del>
      <w:r w:rsidRPr="00936011">
        <w:rPr>
          <w:rStyle w:val="normaltextrun"/>
          <w:color w:val="auto"/>
          <w:szCs w:val="22"/>
          <w:shd w:val="clear" w:color="auto" w:fill="FFFFFF"/>
        </w:rPr>
        <w:t xml:space="preserve"> o más favorable</w:t>
      </w:r>
      <w:del w:id="146" w:author="Red Eléctrica" w:date="2022-10-25T13:44:00Z">
        <w:r w:rsidRPr="00936011">
          <w:rPr>
            <w:rStyle w:val="normaltextrun"/>
            <w:color w:val="auto"/>
            <w:szCs w:val="22"/>
            <w:shd w:val="clear" w:color="auto" w:fill="FFFFFF"/>
          </w:rPr>
          <w:delText>,</w:delText>
        </w:r>
      </w:del>
      <w:r w:rsidRPr="00936011">
        <w:rPr>
          <w:rStyle w:val="normaltextrun"/>
          <w:color w:val="auto"/>
          <w:szCs w:val="22"/>
          <w:shd w:val="clear" w:color="auto" w:fill="FFFFFF"/>
        </w:rPr>
        <w:t xml:space="preserve"> en la resolución </w:t>
      </w:r>
      <w:del w:id="147" w:author="Red Eléctrica" w:date="2022-10-25T13:44:00Z">
        <w:r w:rsidRPr="00936011">
          <w:rPr>
            <w:rStyle w:val="normaltextrun"/>
            <w:color w:val="auto"/>
            <w:szCs w:val="22"/>
            <w:shd w:val="clear" w:color="auto" w:fill="FFFFFF"/>
          </w:rPr>
          <w:delText>de la restricción técnica de que se trate</w:delText>
        </w:r>
      </w:del>
      <w:ins w:id="148" w:author="Red Eléctrica" w:date="2022-10-25T13:44:00Z">
        <w:r w:rsidRPr="00936011">
          <w:rPr>
            <w:rStyle w:val="normaltextrun"/>
            <w:color w:val="auto"/>
            <w:szCs w:val="22"/>
            <w:shd w:val="clear" w:color="auto" w:fill="FFFFFF"/>
          </w:rPr>
          <w:t>de</w:t>
        </w:r>
        <w:r w:rsidR="00E85152" w:rsidRPr="00936011">
          <w:rPr>
            <w:rStyle w:val="normaltextrun"/>
            <w:color w:val="auto"/>
            <w:szCs w:val="22"/>
            <w:shd w:val="clear" w:color="auto" w:fill="FFFFFF"/>
          </w:rPr>
          <w:t xml:space="preserve">l caso identificado de acuerdo con lo establecido en el </w:t>
        </w:r>
        <w:r w:rsidR="001E12CD" w:rsidRPr="00936011">
          <w:rPr>
            <w:rStyle w:val="normaltextrun"/>
            <w:color w:val="auto"/>
            <w:szCs w:val="22"/>
            <w:shd w:val="clear" w:color="auto" w:fill="FFFFFF"/>
          </w:rPr>
          <w:t>apartado</w:t>
        </w:r>
        <w:r w:rsidR="00E85152" w:rsidRPr="00936011">
          <w:rPr>
            <w:rStyle w:val="normaltextrun"/>
            <w:color w:val="auto"/>
            <w:szCs w:val="22"/>
            <w:shd w:val="clear" w:color="auto" w:fill="FFFFFF"/>
          </w:rPr>
          <w:t xml:space="preserve"> </w:t>
        </w:r>
        <w:del w:id="149" w:author="Caballero Martin, Marta" w:date="2022-12-05T12:41:00Z">
          <w:r w:rsidR="00E85152" w:rsidRPr="00936011" w:rsidDel="0068658D">
            <w:rPr>
              <w:rStyle w:val="normaltextrun"/>
              <w:color w:val="auto"/>
              <w:szCs w:val="22"/>
              <w:shd w:val="clear" w:color="auto" w:fill="FFFFFF"/>
            </w:rPr>
            <w:delText>3.2</w:delText>
          </w:r>
        </w:del>
      </w:ins>
      <w:ins w:id="150" w:author="Caballero Martin, Marta" w:date="2022-12-05T12:41:00Z">
        <w:r w:rsidR="0068658D">
          <w:rPr>
            <w:rStyle w:val="normaltextrun"/>
            <w:color w:val="auto"/>
            <w:szCs w:val="22"/>
            <w:shd w:val="clear" w:color="auto" w:fill="FFFFFF"/>
          </w:rPr>
          <w:t>5</w:t>
        </w:r>
      </w:ins>
      <w:r w:rsidRPr="0068658D">
        <w:rPr>
          <w:rStyle w:val="normaltextrun"/>
          <w:color w:val="auto"/>
          <w:szCs w:val="22"/>
          <w:shd w:val="clear" w:color="auto" w:fill="FFFFFF"/>
        </w:rPr>
        <w:t>,</w:t>
      </w:r>
      <w:r w:rsidRPr="00845A68">
        <w:rPr>
          <w:rStyle w:val="normaltextrun"/>
          <w:color w:val="auto"/>
          <w:szCs w:val="22"/>
          <w:shd w:val="clear" w:color="auto" w:fill="FFFFFF"/>
        </w:rPr>
        <w:t xml:space="preserve"> so</w:t>
      </w:r>
      <w:r w:rsidRPr="004C5DE7">
        <w:rPr>
          <w:rStyle w:val="normaltextrun"/>
          <w:color w:val="auto"/>
          <w:szCs w:val="22"/>
          <w:shd w:val="clear" w:color="auto" w:fill="FFFFFF"/>
        </w:rPr>
        <w:t>bre la</w:t>
      </w:r>
      <w:del w:id="151" w:author="Caballero Martin, Marta" w:date="2022-12-07T10:05:00Z">
        <w:r w:rsidRPr="004C5DE7" w:rsidDel="00D948A7">
          <w:rPr>
            <w:rStyle w:val="normaltextrun"/>
            <w:color w:val="auto"/>
            <w:szCs w:val="22"/>
            <w:shd w:val="clear" w:color="auto" w:fill="FFFFFF"/>
          </w:rPr>
          <w:delText>s</w:delText>
        </w:r>
      </w:del>
      <w:r w:rsidRPr="004C5DE7">
        <w:rPr>
          <w:rStyle w:val="normaltextrun"/>
          <w:color w:val="auto"/>
          <w:szCs w:val="22"/>
          <w:shd w:val="clear" w:color="auto" w:fill="FFFFFF"/>
        </w:rPr>
        <w:t xml:space="preserve"> </w:t>
      </w:r>
      <w:del w:id="152" w:author="Red Eléctrica" w:date="2022-10-25T13:44:00Z">
        <w:r w:rsidRPr="00936011">
          <w:rPr>
            <w:rStyle w:val="normaltextrun"/>
            <w:color w:val="auto"/>
            <w:szCs w:val="22"/>
            <w:shd w:val="clear" w:color="auto" w:fill="FFFFFF"/>
          </w:rPr>
          <w:delText>redes</w:delText>
        </w:r>
      </w:del>
      <w:ins w:id="153" w:author="Red Eléctrica" w:date="2022-10-25T13:44:00Z">
        <w:r w:rsidRPr="00936011">
          <w:rPr>
            <w:rStyle w:val="normaltextrun"/>
            <w:color w:val="auto"/>
            <w:szCs w:val="22"/>
            <w:shd w:val="clear" w:color="auto" w:fill="FFFFFF"/>
          </w:rPr>
          <w:t>red</w:t>
        </w:r>
      </w:ins>
      <w:r w:rsidRPr="00936011">
        <w:rPr>
          <w:rStyle w:val="normaltextrun"/>
          <w:color w:val="auto"/>
          <w:szCs w:val="22"/>
          <w:shd w:val="clear" w:color="auto" w:fill="FFFFFF"/>
        </w:rPr>
        <w:t xml:space="preserve"> de transporte, </w:t>
      </w:r>
      <w:ins w:id="154" w:author="Red Eléctrica" w:date="2022-10-25T13:44:00Z">
        <w:r w:rsidR="00220723" w:rsidRPr="00936011">
          <w:rPr>
            <w:rStyle w:val="normaltextrun"/>
            <w:color w:val="auto"/>
            <w:szCs w:val="22"/>
            <w:shd w:val="clear" w:color="auto" w:fill="FFFFFF"/>
          </w:rPr>
          <w:t xml:space="preserve">de </w:t>
        </w:r>
      </w:ins>
      <w:r w:rsidRPr="00936011">
        <w:rPr>
          <w:rStyle w:val="normaltextrun"/>
          <w:color w:val="auto"/>
          <w:szCs w:val="22"/>
          <w:shd w:val="clear" w:color="auto" w:fill="FFFFFF"/>
        </w:rPr>
        <w:t>distribución o sobre el sistema en su conjunto</w:t>
      </w:r>
      <w:ins w:id="155" w:author="Caballero Martin, Marta" w:date="2022-12-05T12:38:00Z">
        <w:r w:rsidR="004A015B">
          <w:rPr>
            <w:rStyle w:val="normaltextrun"/>
            <w:color w:val="auto"/>
            <w:szCs w:val="22"/>
            <w:shd w:val="clear" w:color="auto" w:fill="FFFFFF"/>
          </w:rPr>
          <w:t>.</w:t>
        </w:r>
      </w:ins>
      <w:ins w:id="156" w:author="Caballero Martin, Marta" w:date="2022-12-05T12:42:00Z">
        <w:r w:rsidR="00845A68">
          <w:rPr>
            <w:rStyle w:val="normaltextrun"/>
            <w:color w:val="auto"/>
            <w:szCs w:val="22"/>
            <w:shd w:val="clear" w:color="auto" w:fill="FFFFFF"/>
          </w:rPr>
          <w:t xml:space="preserve"> E</w:t>
        </w:r>
      </w:ins>
      <w:ins w:id="157" w:author="Caballero Martin, Marta" w:date="2022-12-05T12:37:00Z">
        <w:r w:rsidR="00DF2F53">
          <w:rPr>
            <w:rStyle w:val="normaltextrun"/>
            <w:color w:val="auto"/>
            <w:szCs w:val="22"/>
            <w:shd w:val="clear" w:color="auto" w:fill="FFFFFF"/>
          </w:rPr>
          <w:t>n caso de congestión en la evacuación</w:t>
        </w:r>
        <w:r w:rsidR="005C5436">
          <w:rPr>
            <w:rStyle w:val="normaltextrun"/>
            <w:color w:val="auto"/>
            <w:szCs w:val="22"/>
            <w:shd w:val="clear" w:color="auto" w:fill="FFFFFF"/>
          </w:rPr>
          <w:t xml:space="preserve"> o </w:t>
        </w:r>
      </w:ins>
      <w:ins w:id="158" w:author="Caballero Martin, Marta" w:date="2022-12-05T12:38:00Z">
        <w:r w:rsidR="007771BB">
          <w:rPr>
            <w:rStyle w:val="normaltextrun"/>
            <w:color w:val="auto"/>
            <w:szCs w:val="22"/>
            <w:shd w:val="clear" w:color="auto" w:fill="FFFFFF"/>
          </w:rPr>
          <w:t xml:space="preserve">problemas de </w:t>
        </w:r>
      </w:ins>
      <w:ins w:id="159" w:author="Caballero Martin, Marta" w:date="2022-12-05T12:37:00Z">
        <w:r w:rsidR="005C5436">
          <w:rPr>
            <w:rStyle w:val="normaltextrun"/>
            <w:color w:val="auto"/>
            <w:szCs w:val="22"/>
            <w:shd w:val="clear" w:color="auto" w:fill="FFFFFF"/>
          </w:rPr>
          <w:t>estabilidad</w:t>
        </w:r>
      </w:ins>
      <w:ins w:id="160" w:author="Caballero Martin, Marta" w:date="2022-12-05T12:39:00Z">
        <w:r w:rsidR="00D1491F">
          <w:rPr>
            <w:rStyle w:val="normaltextrun"/>
            <w:color w:val="auto"/>
            <w:szCs w:val="22"/>
            <w:shd w:val="clear" w:color="auto" w:fill="FFFFFF"/>
          </w:rPr>
          <w:t>,</w:t>
        </w:r>
      </w:ins>
      <w:ins w:id="161" w:author="Caballero Martin, Marta" w:date="2022-12-05T12:47:00Z">
        <w:r w:rsidR="00FF29B1">
          <w:rPr>
            <w:rStyle w:val="normaltextrun"/>
            <w:color w:val="auto"/>
            <w:szCs w:val="22"/>
            <w:shd w:val="clear" w:color="auto" w:fill="FFFFFF"/>
          </w:rPr>
          <w:t xml:space="preserve"> el reparto podrá realizarse entre</w:t>
        </w:r>
      </w:ins>
      <w:ins w:id="162" w:author="Caballero Martin, Marta" w:date="2022-12-05T12:37:00Z">
        <w:r w:rsidR="00DF2F53">
          <w:rPr>
            <w:rStyle w:val="normaltextrun"/>
            <w:color w:val="auto"/>
            <w:szCs w:val="22"/>
            <w:shd w:val="clear" w:color="auto" w:fill="FFFFFF"/>
          </w:rPr>
          <w:t xml:space="preserve"> </w:t>
        </w:r>
      </w:ins>
      <w:ins w:id="163" w:author="Caballero Martin, Marta" w:date="2022-12-05T12:46:00Z">
        <w:r w:rsidR="00FF29B1">
          <w:rPr>
            <w:rStyle w:val="normaltextrun"/>
            <w:color w:val="auto"/>
            <w:szCs w:val="22"/>
            <w:shd w:val="clear" w:color="auto" w:fill="FFFFFF"/>
          </w:rPr>
          <w:t>l</w:t>
        </w:r>
      </w:ins>
      <w:ins w:id="164" w:author="Caballero Martin, Marta" w:date="2022-12-05T12:37:00Z">
        <w:r w:rsidR="00DF2F53">
          <w:rPr>
            <w:rStyle w:val="normaltextrun"/>
            <w:color w:val="auto"/>
            <w:szCs w:val="22"/>
            <w:shd w:val="clear" w:color="auto" w:fill="FFFFFF"/>
          </w:rPr>
          <w:t xml:space="preserve">as </w:t>
        </w:r>
      </w:ins>
      <w:ins w:id="165" w:author="Caballero Martin, Marta" w:date="2022-12-05T12:46:00Z">
        <w:r w:rsidR="00FF29B1">
          <w:rPr>
            <w:rStyle w:val="normaltextrun"/>
            <w:color w:val="auto"/>
            <w:szCs w:val="22"/>
            <w:shd w:val="clear" w:color="auto" w:fill="FFFFFF"/>
          </w:rPr>
          <w:t>instalaciones</w:t>
        </w:r>
      </w:ins>
      <w:ins w:id="166" w:author="Caballero Martin, Marta" w:date="2022-12-05T12:37:00Z">
        <w:r w:rsidR="005C5436">
          <w:rPr>
            <w:rStyle w:val="normaltextrun"/>
            <w:color w:val="auto"/>
            <w:szCs w:val="22"/>
            <w:shd w:val="clear" w:color="auto" w:fill="FFFFFF"/>
          </w:rPr>
          <w:t xml:space="preserve"> </w:t>
        </w:r>
      </w:ins>
      <w:ins w:id="167" w:author="Caballero Martin, Marta" w:date="2022-12-05T12:47:00Z">
        <w:r w:rsidR="00FF29B1">
          <w:rPr>
            <w:rStyle w:val="normaltextrun"/>
            <w:color w:val="auto"/>
            <w:szCs w:val="22"/>
            <w:shd w:val="clear" w:color="auto" w:fill="FFFFFF"/>
          </w:rPr>
          <w:t>que</w:t>
        </w:r>
      </w:ins>
      <w:ins w:id="168" w:author="Caballero Martin, Marta" w:date="2022-12-05T12:37:00Z">
        <w:r w:rsidR="00DF2F53">
          <w:rPr>
            <w:rStyle w:val="normaltextrun"/>
            <w:color w:val="auto"/>
            <w:szCs w:val="22"/>
            <w:shd w:val="clear" w:color="auto" w:fill="FFFFFF"/>
          </w:rPr>
          <w:t xml:space="preserve"> est</w:t>
        </w:r>
      </w:ins>
      <w:ins w:id="169" w:author="Caballero Martin, Marta" w:date="2022-12-05T12:47:00Z">
        <w:r w:rsidR="00FF29B1">
          <w:rPr>
            <w:rStyle w:val="normaltextrun"/>
            <w:color w:val="auto"/>
            <w:szCs w:val="22"/>
            <w:shd w:val="clear" w:color="auto" w:fill="FFFFFF"/>
          </w:rPr>
          <w:t>én</w:t>
        </w:r>
      </w:ins>
      <w:ins w:id="170" w:author="Caballero Martin, Marta" w:date="2022-12-05T12:37:00Z">
        <w:r w:rsidR="00DF2F53">
          <w:rPr>
            <w:rStyle w:val="normaltextrun"/>
            <w:color w:val="auto"/>
            <w:szCs w:val="22"/>
            <w:shd w:val="clear" w:color="auto" w:fill="FFFFFF"/>
          </w:rPr>
          <w:t xml:space="preserve"> </w:t>
        </w:r>
        <w:r w:rsidR="00DF2F53" w:rsidRPr="00034A3E">
          <w:rPr>
            <w:rStyle w:val="normaltextrun"/>
            <w:color w:val="auto"/>
            <w:szCs w:val="22"/>
            <w:shd w:val="clear" w:color="auto" w:fill="FFFFFF"/>
          </w:rPr>
          <w:t>asociadas a</w:t>
        </w:r>
      </w:ins>
      <w:ins w:id="171" w:author="Caballero Martin, Marta" w:date="2022-12-05T12:39:00Z">
        <w:r w:rsidR="00D1491F">
          <w:rPr>
            <w:rStyle w:val="normaltextrun"/>
            <w:color w:val="auto"/>
            <w:szCs w:val="22"/>
            <w:shd w:val="clear" w:color="auto" w:fill="FFFFFF"/>
          </w:rPr>
          <w:t xml:space="preserve"> un</w:t>
        </w:r>
      </w:ins>
      <w:ins w:id="172" w:author="Caballero Martin, Marta" w:date="2022-12-05T12:37:00Z">
        <w:r w:rsidR="00DF2F53" w:rsidRPr="00034A3E">
          <w:rPr>
            <w:rStyle w:val="normaltextrun"/>
            <w:color w:val="auto"/>
            <w:szCs w:val="22"/>
            <w:shd w:val="clear" w:color="auto" w:fill="FFFFFF"/>
          </w:rPr>
          <w:t xml:space="preserve"> mismo nudo de la Red de Transporte y/o de la Red de Distribución y </w:t>
        </w:r>
      </w:ins>
      <w:ins w:id="173" w:author="Caballero Martin, Marta" w:date="2022-12-07T10:30:00Z">
        <w:r w:rsidR="006C6FDC">
          <w:rPr>
            <w:rStyle w:val="normaltextrun"/>
            <w:color w:val="auto"/>
            <w:szCs w:val="22"/>
            <w:shd w:val="clear" w:color="auto" w:fill="FFFFFF"/>
          </w:rPr>
          <w:t xml:space="preserve">que </w:t>
        </w:r>
      </w:ins>
      <w:ins w:id="174" w:author="Caballero Martin, Marta" w:date="2022-12-05T12:37:00Z">
        <w:r w:rsidR="00DF2F53" w:rsidRPr="00034A3E">
          <w:rPr>
            <w:rStyle w:val="normaltextrun"/>
            <w:color w:val="auto"/>
            <w:szCs w:val="22"/>
            <w:shd w:val="clear" w:color="auto" w:fill="FFFFFF"/>
          </w:rPr>
          <w:t>present</w:t>
        </w:r>
      </w:ins>
      <w:ins w:id="175" w:author="Caballero Martin, Marta" w:date="2022-12-05T12:47:00Z">
        <w:r w:rsidR="00FF29B1">
          <w:rPr>
            <w:rStyle w:val="normaltextrun"/>
            <w:color w:val="auto"/>
            <w:szCs w:val="22"/>
            <w:shd w:val="clear" w:color="auto" w:fill="FFFFFF"/>
          </w:rPr>
          <w:t>en</w:t>
        </w:r>
      </w:ins>
      <w:ins w:id="176" w:author="Caballero Martin, Marta" w:date="2022-12-05T12:37:00Z">
        <w:r w:rsidR="00DF2F53" w:rsidRPr="00034A3E">
          <w:rPr>
            <w:rStyle w:val="normaltextrun"/>
            <w:color w:val="auto"/>
            <w:szCs w:val="22"/>
            <w:shd w:val="clear" w:color="auto" w:fill="FFFFFF"/>
          </w:rPr>
          <w:t xml:space="preserve"> la misma sensibilidad a la congestión detectada</w:t>
        </w:r>
        <w:r w:rsidR="00DF2F53">
          <w:rPr>
            <w:rStyle w:val="normaltextrun"/>
            <w:color w:val="auto"/>
            <w:szCs w:val="22"/>
            <w:shd w:val="clear" w:color="auto" w:fill="FFFFFF"/>
          </w:rPr>
          <w:t xml:space="preserve"> o un</w:t>
        </w:r>
        <w:r w:rsidR="00DF2F53" w:rsidRPr="00034A3E">
          <w:rPr>
            <w:rStyle w:val="normaltextrun"/>
            <w:color w:val="auto"/>
            <w:szCs w:val="22"/>
            <w:shd w:val="clear" w:color="auto" w:fill="FFFFFF"/>
          </w:rPr>
          <w:t xml:space="preserve"> mismo comportamiento frente a perturbaciones</w:t>
        </w:r>
      </w:ins>
      <w:ins w:id="177" w:author="Caballero Martin, Marta" w:date="2022-12-07T10:31:00Z">
        <w:r w:rsidR="001F3EAD">
          <w:rPr>
            <w:rStyle w:val="normaltextrun"/>
            <w:color w:val="auto"/>
            <w:szCs w:val="22"/>
            <w:shd w:val="clear" w:color="auto" w:fill="FFFFFF"/>
          </w:rPr>
          <w:t>,</w:t>
        </w:r>
      </w:ins>
      <w:ins w:id="178" w:author="Caballero Martin, Marta" w:date="2022-12-05T12:52:00Z">
        <w:r w:rsidR="008B43E9">
          <w:rPr>
            <w:rStyle w:val="normaltextrun"/>
            <w:color w:val="auto"/>
            <w:szCs w:val="22"/>
            <w:shd w:val="clear" w:color="auto" w:fill="FFFFFF"/>
          </w:rPr>
          <w:t xml:space="preserve"> respectivamente</w:t>
        </w:r>
      </w:ins>
      <w:ins w:id="179" w:author="Caballero Martin, Marta" w:date="2022-12-05T12:38:00Z">
        <w:r w:rsidR="007771BB">
          <w:rPr>
            <w:rStyle w:val="normaltextrun"/>
            <w:color w:val="auto"/>
            <w:szCs w:val="22"/>
            <w:shd w:val="clear" w:color="auto" w:fill="FFFFFF"/>
          </w:rPr>
          <w:t>.</w:t>
        </w:r>
      </w:ins>
      <w:ins w:id="180" w:author="Caballero Martin, Marta" w:date="2022-12-05T12:42:00Z">
        <w:r w:rsidR="00845A68">
          <w:rPr>
            <w:rStyle w:val="normaltextrun"/>
            <w:color w:val="auto"/>
            <w:szCs w:val="22"/>
            <w:shd w:val="clear" w:color="auto" w:fill="FFFFFF"/>
          </w:rPr>
          <w:t xml:space="preserve"> En cualquier caso, e</w:t>
        </w:r>
      </w:ins>
      <w:ins w:id="181" w:author="Caballero Martin, Marta" w:date="2022-12-07T10:50:00Z">
        <w:r w:rsidR="0085799D">
          <w:rPr>
            <w:rStyle w:val="normaltextrun"/>
            <w:color w:val="auto"/>
            <w:szCs w:val="22"/>
            <w:shd w:val="clear" w:color="auto" w:fill="FFFFFF"/>
          </w:rPr>
          <w:t>ste</w:t>
        </w:r>
      </w:ins>
      <w:ins w:id="182" w:author="Caballero Martin, Marta" w:date="2022-12-05T12:42:00Z">
        <w:r w:rsidR="00845A68">
          <w:rPr>
            <w:rStyle w:val="normaltextrun"/>
            <w:color w:val="auto"/>
            <w:szCs w:val="22"/>
            <w:shd w:val="clear" w:color="auto" w:fill="FFFFFF"/>
          </w:rPr>
          <w:t xml:space="preserve"> reparto alternativo deberá ser aprobado por el OS antes de que el centro de control de generación y demanda lo aplique.</w:t>
        </w:r>
      </w:ins>
      <w:ins w:id="183" w:author="Caballero Martin, Marta" w:date="2022-12-05T12:40:00Z">
        <w:r w:rsidR="00E96F91">
          <w:rPr>
            <w:rStyle w:val="normaltextrun"/>
            <w:color w:val="auto"/>
            <w:szCs w:val="22"/>
            <w:shd w:val="clear" w:color="auto" w:fill="FFFFFF"/>
          </w:rPr>
          <w:t xml:space="preserve"> </w:t>
        </w:r>
      </w:ins>
      <w:del w:id="184" w:author="Red Eléctrica" w:date="2022-10-25T13:44:00Z">
        <w:r w:rsidRPr="003E1235">
          <w:rPr>
            <w:rStyle w:val="normaltextrun"/>
            <w:color w:val="auto"/>
            <w:szCs w:val="22"/>
            <w:shd w:val="clear" w:color="auto" w:fill="FFFFFF"/>
          </w:rPr>
          <w:delText>, de acuerdo con lo establecido en el punto 3.2 de este procedimiento de operación. En cualquier caso, el Operador del Sistema pondrá a disposición de cada Centro de Control, la información relativa a las entregas de energía de cada unidad de producción bajo la responsabilidad de dicho Centro de Control que se ha considerado para llegar a la producción máxima en conjunto.</w:delText>
        </w:r>
      </w:del>
      <w:ins w:id="185" w:author="Red Eléctrica" w:date="2022-10-25T13:44:00Z">
        <w:del w:id="186" w:author="Caballero Martin, Marta" w:date="2022-12-07T10:50:00Z">
          <w:r w:rsidR="00540B49" w:rsidRPr="003E1235" w:rsidDel="0085799D">
            <w:rPr>
              <w:rStyle w:val="normaltextrun"/>
              <w:color w:val="auto"/>
              <w:szCs w:val="22"/>
              <w:shd w:val="clear" w:color="auto" w:fill="FFFFFF"/>
            </w:rPr>
            <w:delText>.</w:delText>
          </w:r>
          <w:r w:rsidRPr="003E1235" w:rsidDel="0085799D">
            <w:rPr>
              <w:rStyle w:val="normaltextrun"/>
              <w:color w:val="auto"/>
              <w:szCs w:val="22"/>
              <w:shd w:val="clear" w:color="auto" w:fill="FFFFFF"/>
            </w:rPr>
            <w:delText xml:space="preserve"> </w:delText>
          </w:r>
        </w:del>
      </w:ins>
    </w:p>
    <w:p w14:paraId="49AFC6A0" w14:textId="3C639C04" w:rsidR="00622F0A" w:rsidRPr="003E1235" w:rsidRDefault="00E6349D" w:rsidP="00E6349D">
      <w:pPr>
        <w:rPr>
          <w:rStyle w:val="normaltextrun"/>
          <w:color w:val="auto"/>
          <w:szCs w:val="22"/>
          <w:shd w:val="clear" w:color="auto" w:fill="FFFFFF"/>
        </w:rPr>
      </w:pPr>
      <w:r w:rsidRPr="003E1235">
        <w:rPr>
          <w:rStyle w:val="normaltextrun"/>
          <w:color w:val="auto"/>
          <w:szCs w:val="22"/>
          <w:shd w:val="clear" w:color="auto" w:fill="FFFFFF"/>
        </w:rPr>
        <w:t xml:space="preserve">En el caso de que un </w:t>
      </w:r>
      <w:del w:id="187" w:author="Red Eléctrica" w:date="2022-10-25T13:44:00Z">
        <w:r w:rsidRPr="003E1235">
          <w:rPr>
            <w:rStyle w:val="normaltextrun"/>
            <w:color w:val="auto"/>
            <w:szCs w:val="22"/>
            <w:shd w:val="clear" w:color="auto" w:fill="FFFFFF"/>
          </w:rPr>
          <w:delText>Centro</w:delText>
        </w:r>
      </w:del>
      <w:ins w:id="188" w:author="Red Eléctrica" w:date="2022-10-25T13:44:00Z">
        <w:r w:rsidR="00625F46" w:rsidRPr="003E1235">
          <w:rPr>
            <w:rStyle w:val="normaltextrun"/>
            <w:color w:val="auto"/>
            <w:szCs w:val="22"/>
            <w:shd w:val="clear" w:color="auto" w:fill="FFFFFF"/>
          </w:rPr>
          <w:t>c</w:t>
        </w:r>
        <w:r w:rsidRPr="003E1235">
          <w:rPr>
            <w:rStyle w:val="normaltextrun"/>
            <w:color w:val="auto"/>
            <w:szCs w:val="22"/>
            <w:shd w:val="clear" w:color="auto" w:fill="FFFFFF"/>
          </w:rPr>
          <w:t>entro</w:t>
        </w:r>
      </w:ins>
      <w:r w:rsidRPr="003E1235">
        <w:rPr>
          <w:rStyle w:val="normaltextrun"/>
          <w:color w:val="auto"/>
          <w:szCs w:val="22"/>
          <w:shd w:val="clear" w:color="auto" w:fill="FFFFFF"/>
        </w:rPr>
        <w:t xml:space="preserve"> de </w:t>
      </w:r>
      <w:del w:id="189" w:author="Red Eléctrica" w:date="2022-10-25T13:44:00Z">
        <w:r w:rsidRPr="003E1235">
          <w:rPr>
            <w:rStyle w:val="normaltextrun"/>
            <w:color w:val="auto"/>
            <w:szCs w:val="22"/>
            <w:shd w:val="clear" w:color="auto" w:fill="FFFFFF"/>
          </w:rPr>
          <w:delText>Control</w:delText>
        </w:r>
      </w:del>
      <w:ins w:id="190" w:author="Red Eléctrica" w:date="2022-10-25T13:44:00Z">
        <w:r w:rsidR="00625F46"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w:t>
      </w:r>
      <w:ins w:id="191" w:author="Caballero Martin, Marta" w:date="2022-12-01T11:09:00Z">
        <w:r w:rsidR="007525ED">
          <w:rPr>
            <w:rStyle w:val="normaltextrun"/>
            <w:color w:val="auto"/>
            <w:szCs w:val="22"/>
            <w:shd w:val="clear" w:color="auto" w:fill="FFFFFF"/>
          </w:rPr>
          <w:t xml:space="preserve">de generación </w:t>
        </w:r>
      </w:ins>
      <w:ins w:id="192" w:author="Caballero Martin, Marta" w:date="2022-12-01T11:10:00Z">
        <w:r w:rsidR="007525ED">
          <w:rPr>
            <w:rStyle w:val="normaltextrun"/>
            <w:color w:val="auto"/>
            <w:szCs w:val="22"/>
            <w:shd w:val="clear" w:color="auto" w:fill="FFFFFF"/>
          </w:rPr>
          <w:t xml:space="preserve">y demanda </w:t>
        </w:r>
      </w:ins>
      <w:ins w:id="193" w:author="Caballero Martin, Marta" w:date="2022-12-05T12:48:00Z">
        <w:r w:rsidR="00E562C4">
          <w:rPr>
            <w:rStyle w:val="normaltextrun"/>
            <w:color w:val="auto"/>
            <w:szCs w:val="22"/>
            <w:shd w:val="clear" w:color="auto" w:fill="FFFFFF"/>
          </w:rPr>
          <w:t xml:space="preserve">haya </w:t>
        </w:r>
      </w:ins>
      <w:r w:rsidRPr="003E1235">
        <w:rPr>
          <w:rStyle w:val="normaltextrun"/>
          <w:color w:val="auto"/>
          <w:szCs w:val="22"/>
          <w:shd w:val="clear" w:color="auto" w:fill="FFFFFF"/>
        </w:rPr>
        <w:t>reali</w:t>
      </w:r>
      <w:ins w:id="194" w:author="Caballero Martin, Marta" w:date="2022-12-05T12:48:00Z">
        <w:r w:rsidR="00E562C4">
          <w:rPr>
            <w:rStyle w:val="normaltextrun"/>
            <w:color w:val="auto"/>
            <w:szCs w:val="22"/>
            <w:shd w:val="clear" w:color="auto" w:fill="FFFFFF"/>
          </w:rPr>
          <w:t>zado</w:t>
        </w:r>
      </w:ins>
      <w:del w:id="195" w:author="Caballero Martin, Marta" w:date="2022-12-05T12:48:00Z">
        <w:r w:rsidRPr="003E1235" w:rsidDel="00E562C4">
          <w:rPr>
            <w:rStyle w:val="normaltextrun"/>
            <w:color w:val="auto"/>
            <w:szCs w:val="22"/>
            <w:shd w:val="clear" w:color="auto" w:fill="FFFFFF"/>
          </w:rPr>
          <w:delText>ce</w:delText>
        </w:r>
      </w:del>
      <w:r w:rsidRPr="003E1235">
        <w:rPr>
          <w:rStyle w:val="normaltextrun"/>
          <w:color w:val="auto"/>
          <w:szCs w:val="22"/>
          <w:shd w:val="clear" w:color="auto" w:fill="FFFFFF"/>
        </w:rPr>
        <w:t xml:space="preserve"> un reparto interno diferente al enviado por el </w:t>
      </w:r>
      <w:del w:id="196" w:author="Red Eléctrica" w:date="2022-10-25T13:44:00Z">
        <w:r w:rsidRPr="003E1235">
          <w:rPr>
            <w:rStyle w:val="normaltextrun"/>
            <w:color w:val="auto"/>
            <w:szCs w:val="22"/>
            <w:shd w:val="clear" w:color="auto" w:fill="FFFFFF"/>
          </w:rPr>
          <w:delText>Operador del Sistema</w:delText>
        </w:r>
      </w:del>
      <w:ins w:id="197" w:author="Red Eléctrica" w:date="2022-10-25T13:44:00Z">
        <w:r w:rsidR="00625F46" w:rsidRPr="003E1235">
          <w:rPr>
            <w:rStyle w:val="normaltextrun"/>
            <w:color w:val="auto"/>
            <w:szCs w:val="22"/>
            <w:shd w:val="clear" w:color="auto" w:fill="FFFFFF"/>
          </w:rPr>
          <w:t>OS</w:t>
        </w:r>
      </w:ins>
      <w:r w:rsidRPr="003E1235">
        <w:rPr>
          <w:rStyle w:val="normaltextrun"/>
          <w:color w:val="auto"/>
          <w:szCs w:val="22"/>
          <w:shd w:val="clear" w:color="auto" w:fill="FFFFFF"/>
        </w:rPr>
        <w:t xml:space="preserve"> tras recibir una instrucción de limitación de las entregas, el </w:t>
      </w:r>
      <w:del w:id="198" w:author="Red Eléctrica" w:date="2022-10-25T13:44:00Z">
        <w:r w:rsidRPr="003E1235">
          <w:rPr>
            <w:rStyle w:val="normaltextrun"/>
            <w:color w:val="auto"/>
            <w:szCs w:val="22"/>
            <w:shd w:val="clear" w:color="auto" w:fill="FFFFFF"/>
          </w:rPr>
          <w:delText>Operador del Sistema</w:delText>
        </w:r>
      </w:del>
      <w:ins w:id="199" w:author="Red Eléctrica" w:date="2022-10-25T13:44:00Z">
        <w:r w:rsidR="00625F46" w:rsidRPr="003E1235">
          <w:rPr>
            <w:rStyle w:val="normaltextrun"/>
            <w:color w:val="auto"/>
            <w:szCs w:val="22"/>
            <w:shd w:val="clear" w:color="auto" w:fill="FFFFFF"/>
          </w:rPr>
          <w:t>OS</w:t>
        </w:r>
      </w:ins>
      <w:r w:rsidRPr="003E1235">
        <w:rPr>
          <w:rStyle w:val="normaltextrun"/>
          <w:color w:val="auto"/>
          <w:szCs w:val="22"/>
          <w:shd w:val="clear" w:color="auto" w:fill="FFFFFF"/>
        </w:rPr>
        <w:t xml:space="preserve"> deberá recibir de dicho </w:t>
      </w:r>
      <w:del w:id="200" w:author="Red Eléctrica" w:date="2022-10-25T13:44:00Z">
        <w:r w:rsidRPr="003E1235">
          <w:rPr>
            <w:rStyle w:val="normaltextrun"/>
            <w:color w:val="auto"/>
            <w:szCs w:val="22"/>
            <w:shd w:val="clear" w:color="auto" w:fill="FFFFFF"/>
          </w:rPr>
          <w:delText>Centro</w:delText>
        </w:r>
      </w:del>
      <w:ins w:id="201" w:author="Red Eléctrica" w:date="2022-10-25T13:44:00Z">
        <w:r w:rsidR="00625F46" w:rsidRPr="003E1235">
          <w:rPr>
            <w:rStyle w:val="normaltextrun"/>
            <w:color w:val="auto"/>
            <w:szCs w:val="22"/>
            <w:shd w:val="clear" w:color="auto" w:fill="FFFFFF"/>
          </w:rPr>
          <w:t>c</w:t>
        </w:r>
        <w:r w:rsidRPr="003E1235">
          <w:rPr>
            <w:rStyle w:val="normaltextrun"/>
            <w:color w:val="auto"/>
            <w:szCs w:val="22"/>
            <w:shd w:val="clear" w:color="auto" w:fill="FFFFFF"/>
          </w:rPr>
          <w:t>entro</w:t>
        </w:r>
      </w:ins>
      <w:r w:rsidRPr="003E1235">
        <w:rPr>
          <w:rStyle w:val="normaltextrun"/>
          <w:color w:val="auto"/>
          <w:szCs w:val="22"/>
          <w:shd w:val="clear" w:color="auto" w:fill="FFFFFF"/>
        </w:rPr>
        <w:t xml:space="preserve"> de </w:t>
      </w:r>
      <w:del w:id="202" w:author="Red Eléctrica" w:date="2022-10-25T13:44:00Z">
        <w:r w:rsidRPr="003E1235">
          <w:rPr>
            <w:rStyle w:val="normaltextrun"/>
            <w:color w:val="auto"/>
            <w:szCs w:val="22"/>
            <w:shd w:val="clear" w:color="auto" w:fill="FFFFFF"/>
          </w:rPr>
          <w:delText>Control</w:delText>
        </w:r>
      </w:del>
      <w:ins w:id="203" w:author="Red Eléctrica" w:date="2022-10-25T13:44:00Z">
        <w:r w:rsidR="00625F46" w:rsidRPr="003E1235">
          <w:rPr>
            <w:rStyle w:val="normaltextrun"/>
            <w:color w:val="auto"/>
            <w:szCs w:val="22"/>
            <w:shd w:val="clear" w:color="auto" w:fill="FFFFFF"/>
          </w:rPr>
          <w:t>c</w:t>
        </w:r>
        <w:r w:rsidRPr="003E1235">
          <w:rPr>
            <w:rStyle w:val="normaltextrun"/>
            <w:color w:val="auto"/>
            <w:szCs w:val="22"/>
            <w:shd w:val="clear" w:color="auto" w:fill="FFFFFF"/>
          </w:rPr>
          <w:t>ontrol</w:t>
        </w:r>
      </w:ins>
      <w:r w:rsidRPr="003E1235">
        <w:rPr>
          <w:rStyle w:val="normaltextrun"/>
          <w:color w:val="auto"/>
          <w:szCs w:val="22"/>
          <w:shd w:val="clear" w:color="auto" w:fill="FFFFFF"/>
        </w:rPr>
        <w:t xml:space="preserve">, antes de la 1.00 horas del día siguiente, la potencia asignada a cada unidad de producción en cada periodo horario para que esta información pueda ser tenida en consideración, siempre que dicho reparto cumpla con las condiciones establecidas. En otro caso, el </w:t>
      </w:r>
      <w:del w:id="204" w:author="Red Eléctrica" w:date="2022-10-25T13:44:00Z">
        <w:r w:rsidRPr="003E1235">
          <w:rPr>
            <w:rStyle w:val="normaltextrun"/>
            <w:color w:val="auto"/>
            <w:szCs w:val="22"/>
            <w:shd w:val="clear" w:color="auto" w:fill="FFFFFF"/>
          </w:rPr>
          <w:delText>Operador del Sistema</w:delText>
        </w:r>
      </w:del>
      <w:ins w:id="205" w:author="Red Eléctrica" w:date="2022-10-25T13:44:00Z">
        <w:r w:rsidR="00625F46" w:rsidRPr="003E1235">
          <w:rPr>
            <w:rStyle w:val="normaltextrun"/>
            <w:color w:val="auto"/>
            <w:szCs w:val="22"/>
            <w:shd w:val="clear" w:color="auto" w:fill="FFFFFF"/>
          </w:rPr>
          <w:t>OS</w:t>
        </w:r>
      </w:ins>
      <w:r w:rsidRPr="003E1235">
        <w:rPr>
          <w:rStyle w:val="normaltextrun"/>
          <w:color w:val="auto"/>
          <w:szCs w:val="22"/>
          <w:shd w:val="clear" w:color="auto" w:fill="FFFFFF"/>
        </w:rPr>
        <w:t xml:space="preserve"> considerará que el reparto realizado se corresponde con </w:t>
      </w:r>
      <w:proofErr w:type="spellStart"/>
      <w:r w:rsidRPr="003E1235">
        <w:rPr>
          <w:rStyle w:val="normaltextrun"/>
          <w:color w:val="auto"/>
          <w:szCs w:val="22"/>
          <w:shd w:val="clear" w:color="auto" w:fill="FFFFFF"/>
        </w:rPr>
        <w:t>el</w:t>
      </w:r>
      <w:proofErr w:type="spellEnd"/>
      <w:r w:rsidRPr="003E1235">
        <w:rPr>
          <w:rStyle w:val="normaltextrun"/>
          <w:color w:val="auto"/>
          <w:szCs w:val="22"/>
          <w:shd w:val="clear" w:color="auto" w:fill="FFFFFF"/>
        </w:rPr>
        <w:t xml:space="preserve"> por él enviado. </w:t>
      </w:r>
      <w:del w:id="206" w:author="Red Eléctrica" w:date="2022-10-25T13:44:00Z">
        <w:r w:rsidRPr="003E1235">
          <w:rPr>
            <w:rStyle w:val="normaltextrun"/>
            <w:color w:val="auto"/>
            <w:szCs w:val="22"/>
            <w:shd w:val="clear" w:color="auto" w:fill="FFFFFF"/>
          </w:rPr>
          <w:delText>El Operador del Sistema deberá comunicar a los Centros de Control el formato y las condiciones de dicho envío.</w:delText>
        </w:r>
      </w:del>
    </w:p>
    <w:p w14:paraId="7C8AE888" w14:textId="5D1A0146" w:rsidR="00E6349D" w:rsidRPr="005070DD" w:rsidRDefault="00E6349D" w:rsidP="00E6349D">
      <w:pPr>
        <w:rPr>
          <w:rStyle w:val="normaltextrun"/>
          <w:color w:val="auto"/>
          <w:shd w:val="clear" w:color="auto" w:fill="FFFFFF"/>
        </w:rPr>
      </w:pPr>
      <w:r w:rsidRPr="003E1235">
        <w:rPr>
          <w:rStyle w:val="normaltextrun"/>
          <w:color w:val="auto"/>
          <w:szCs w:val="22"/>
          <w:shd w:val="clear" w:color="auto" w:fill="FFFFFF"/>
        </w:rPr>
        <w:t>Si las condiciones de operación permiten levantar parcialmente la limitación, el orden de levantamiento de dicha limitación será el inverso al empleado para establecer la limitación.</w:t>
      </w:r>
    </w:p>
    <w:p w14:paraId="00D40186" w14:textId="526420AA" w:rsidR="003E1235" w:rsidRDefault="003E1235" w:rsidP="003E1235">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Pr>
          <w:rFonts w:ascii="Arial" w:eastAsiaTheme="minorHAnsi" w:hAnsi="Arial" w:cs="Arial"/>
          <w:bCs w:val="0"/>
          <w:color w:val="auto"/>
          <w:sz w:val="22"/>
          <w:szCs w:val="22"/>
          <w:shd w:val="clear" w:color="auto" w:fill="FFFFFF"/>
          <w:lang w:val="es-ES"/>
        </w:rPr>
        <w:t>Motivos de reducción de la producción</w:t>
      </w:r>
    </w:p>
    <w:p w14:paraId="188AAEB0" w14:textId="2D75F92D" w:rsidR="00E6349D" w:rsidRPr="003E1235" w:rsidRDefault="00E6349D" w:rsidP="00E6349D">
      <w:pPr>
        <w:rPr>
          <w:rStyle w:val="normaltextrun"/>
          <w:color w:val="auto"/>
          <w:szCs w:val="22"/>
          <w:shd w:val="clear" w:color="auto" w:fill="FFFFFF"/>
        </w:rPr>
      </w:pPr>
      <w:r w:rsidRPr="003E1235">
        <w:rPr>
          <w:rStyle w:val="normaltextrun"/>
          <w:color w:val="auto"/>
          <w:szCs w:val="22"/>
          <w:shd w:val="clear" w:color="auto" w:fill="FFFFFF"/>
        </w:rPr>
        <w:t xml:space="preserve">Dependiendo de la </w:t>
      </w:r>
      <w:del w:id="207" w:author="Red Eléctrica" w:date="2022-10-25T13:44:00Z">
        <w:r w:rsidRPr="003E1235">
          <w:rPr>
            <w:rStyle w:val="normaltextrun"/>
            <w:color w:val="auto"/>
            <w:szCs w:val="22"/>
            <w:shd w:val="clear" w:color="auto" w:fill="FFFFFF"/>
          </w:rPr>
          <w:delText>restricción técnica</w:delText>
        </w:r>
      </w:del>
      <w:ins w:id="208" w:author="Red Eléctrica" w:date="2022-10-25T13:44:00Z">
        <w:r w:rsidR="005F1314" w:rsidRPr="003E1235">
          <w:rPr>
            <w:rStyle w:val="normaltextrun"/>
            <w:color w:val="auto"/>
            <w:szCs w:val="22"/>
            <w:shd w:val="clear" w:color="auto" w:fill="FFFFFF"/>
          </w:rPr>
          <w:t>situación</w:t>
        </w:r>
      </w:ins>
      <w:r w:rsidRPr="003E1235">
        <w:rPr>
          <w:rStyle w:val="normaltextrun"/>
          <w:color w:val="auto"/>
          <w:szCs w:val="22"/>
          <w:shd w:val="clear" w:color="auto" w:fill="FFFFFF"/>
        </w:rPr>
        <w:t xml:space="preserve"> identificada por el </w:t>
      </w:r>
      <w:del w:id="209" w:author="Red Eléctrica" w:date="2022-10-25T13:44:00Z">
        <w:r w:rsidRPr="003E1235">
          <w:rPr>
            <w:rStyle w:val="normaltextrun"/>
            <w:color w:val="auto"/>
            <w:szCs w:val="22"/>
            <w:shd w:val="clear" w:color="auto" w:fill="FFFFFF"/>
          </w:rPr>
          <w:delText>Operador del Sistema</w:delText>
        </w:r>
      </w:del>
      <w:ins w:id="210" w:author="Red Eléctrica" w:date="2022-10-25T13:44:00Z">
        <w:r w:rsidR="00625F46" w:rsidRPr="003E1235">
          <w:rPr>
            <w:rStyle w:val="normaltextrun"/>
            <w:color w:val="auto"/>
            <w:szCs w:val="22"/>
            <w:shd w:val="clear" w:color="auto" w:fill="FFFFFF"/>
          </w:rPr>
          <w:t>OS</w:t>
        </w:r>
        <w:r w:rsidR="00556BB0" w:rsidRPr="003E1235">
          <w:rPr>
            <w:rStyle w:val="normaltextrun"/>
            <w:color w:val="auto"/>
            <w:szCs w:val="22"/>
            <w:shd w:val="clear" w:color="auto" w:fill="FFFFFF"/>
          </w:rPr>
          <w:t>,</w:t>
        </w:r>
        <w:r w:rsidR="005F1314" w:rsidRPr="003E1235">
          <w:rPr>
            <w:rStyle w:val="normaltextrun"/>
            <w:color w:val="auto"/>
            <w:szCs w:val="22"/>
            <w:shd w:val="clear" w:color="auto" w:fill="FFFFFF"/>
          </w:rPr>
          <w:t xml:space="preserve"> </w:t>
        </w:r>
        <w:r w:rsidR="005F1314" w:rsidRPr="0001756D">
          <w:rPr>
            <w:rStyle w:val="normaltextrun"/>
            <w:color w:val="auto"/>
            <w:szCs w:val="22"/>
            <w:shd w:val="clear" w:color="auto" w:fill="FFFFFF"/>
          </w:rPr>
          <w:t xml:space="preserve">o por el </w:t>
        </w:r>
        <w:r w:rsidR="00625F46" w:rsidRPr="0001756D">
          <w:rPr>
            <w:rStyle w:val="normaltextrun"/>
            <w:color w:val="auto"/>
            <w:szCs w:val="22"/>
            <w:shd w:val="clear" w:color="auto" w:fill="FFFFFF"/>
          </w:rPr>
          <w:t>GRD</w:t>
        </w:r>
        <w:r w:rsidR="008740A1" w:rsidRPr="0001756D">
          <w:rPr>
            <w:rStyle w:val="normaltextrun"/>
            <w:color w:val="auto"/>
            <w:szCs w:val="22"/>
            <w:shd w:val="clear" w:color="auto" w:fill="FFFFFF"/>
          </w:rPr>
          <w:t xml:space="preserve"> </w:t>
        </w:r>
        <w:r w:rsidR="00100ED6" w:rsidRPr="0001756D">
          <w:rPr>
            <w:rStyle w:val="normaltextrun"/>
            <w:color w:val="auto"/>
            <w:szCs w:val="22"/>
            <w:shd w:val="clear" w:color="auto" w:fill="FFFFFF"/>
          </w:rPr>
          <w:t>en caso de congestión en la evacuación de la red de distrib</w:t>
        </w:r>
        <w:r w:rsidR="0001756D">
          <w:rPr>
            <w:rStyle w:val="normaltextrun"/>
            <w:color w:val="auto"/>
            <w:szCs w:val="22"/>
            <w:shd w:val="clear" w:color="auto" w:fill="FFFFFF"/>
          </w:rPr>
          <w:t>u</w:t>
        </w:r>
        <w:r w:rsidR="00100ED6" w:rsidRPr="0001756D">
          <w:rPr>
            <w:rStyle w:val="normaltextrun"/>
            <w:color w:val="auto"/>
            <w:szCs w:val="22"/>
            <w:shd w:val="clear" w:color="auto" w:fill="FFFFFF"/>
          </w:rPr>
          <w:t>ción</w:t>
        </w:r>
        <w:r w:rsidR="005F1314" w:rsidRPr="0001756D">
          <w:rPr>
            <w:rStyle w:val="normaltextrun"/>
            <w:color w:val="auto"/>
            <w:szCs w:val="22"/>
            <w:shd w:val="clear" w:color="auto" w:fill="FFFFFF"/>
          </w:rPr>
          <w:t>,</w:t>
        </w:r>
      </w:ins>
      <w:r w:rsidRPr="003E1235">
        <w:rPr>
          <w:rStyle w:val="normaltextrun"/>
          <w:color w:val="auto"/>
          <w:szCs w:val="22"/>
          <w:shd w:val="clear" w:color="auto" w:fill="FFFFFF"/>
        </w:rPr>
        <w:t xml:space="preserve"> se pueden distinguir los siguientes casos:</w:t>
      </w:r>
    </w:p>
    <w:p w14:paraId="6FF97CFA" w14:textId="77777777" w:rsidR="009B4CB7" w:rsidRPr="00034A3E" w:rsidRDefault="009B4CB7" w:rsidP="00034A3E">
      <w:pPr>
        <w:pStyle w:val="Listamultinivel"/>
        <w:rPr>
          <w:ins w:id="211" w:author="Red Eléctrica" w:date="2022-10-25T13:44:00Z"/>
          <w:rStyle w:val="normaltextrun"/>
          <w:rFonts w:eastAsiaTheme="minorHAnsi" w:cs="Arial"/>
          <w:color w:val="auto"/>
          <w:szCs w:val="22"/>
          <w:shd w:val="clear" w:color="auto" w:fill="FFFFFF"/>
          <w:lang w:val="es" w:eastAsia="en-US"/>
        </w:rPr>
      </w:pPr>
      <w:ins w:id="212" w:author="Red Eléctrica" w:date="2022-10-25T13:44:00Z">
        <w:r w:rsidRPr="00034A3E">
          <w:rPr>
            <w:rStyle w:val="normaltextrun"/>
            <w:rFonts w:eastAsiaTheme="minorHAnsi" w:cs="Arial"/>
            <w:color w:val="auto"/>
            <w:szCs w:val="22"/>
            <w:shd w:val="clear" w:color="auto" w:fill="FFFFFF"/>
            <w:lang w:val="es" w:eastAsia="en-US"/>
          </w:rPr>
          <w:t>Congestión en la evacuación de generación</w:t>
        </w:r>
      </w:ins>
    </w:p>
    <w:p w14:paraId="04596AC8" w14:textId="73DDBBA6" w:rsidR="00622F0A" w:rsidRPr="00034A3E" w:rsidRDefault="00E6349D" w:rsidP="00E6349D">
      <w:pPr>
        <w:rPr>
          <w:rStyle w:val="normaltextrun"/>
          <w:color w:val="auto"/>
          <w:szCs w:val="22"/>
          <w:shd w:val="clear" w:color="auto" w:fill="FFFFFF"/>
        </w:rPr>
      </w:pPr>
      <w:r w:rsidRPr="00034A3E">
        <w:rPr>
          <w:rStyle w:val="normaltextrun"/>
          <w:color w:val="auto"/>
          <w:szCs w:val="22"/>
          <w:shd w:val="clear" w:color="auto" w:fill="FFFFFF"/>
        </w:rPr>
        <w:t xml:space="preserve">Se entiende por congestión la identificación de sobrecargas inadmisibles, de acuerdo con los criterios de seguridad, en elementos de la Red de Transporte y/o de la Red de Distribución, debido a, por ejemplo, un exceso de producción en una zona </w:t>
      </w:r>
      <w:ins w:id="213" w:author="Red Eléctrica" w:date="2022-10-25T13:44:00Z">
        <w:r w:rsidR="0012496A" w:rsidRPr="00034A3E">
          <w:rPr>
            <w:rStyle w:val="normaltextrun"/>
            <w:color w:val="auto"/>
            <w:szCs w:val="22"/>
            <w:shd w:val="clear" w:color="auto" w:fill="FFFFFF"/>
          </w:rPr>
          <w:t xml:space="preserve">o en un nudo </w:t>
        </w:r>
      </w:ins>
      <w:r w:rsidRPr="00034A3E">
        <w:rPr>
          <w:rStyle w:val="normaltextrun"/>
          <w:color w:val="auto"/>
          <w:szCs w:val="22"/>
          <w:shd w:val="clear" w:color="auto" w:fill="FFFFFF"/>
        </w:rPr>
        <w:t xml:space="preserve">respecto a </w:t>
      </w:r>
      <w:del w:id="214" w:author="Red Eléctrica" w:date="2022-10-25T13:44:00Z">
        <w:r w:rsidRPr="00034A3E">
          <w:rPr>
            <w:rStyle w:val="normaltextrun"/>
            <w:color w:val="auto"/>
            <w:szCs w:val="22"/>
            <w:shd w:val="clear" w:color="auto" w:fill="FFFFFF"/>
          </w:rPr>
          <w:delText>la</w:delText>
        </w:r>
      </w:del>
      <w:ins w:id="215" w:author="Red Eléctrica" w:date="2022-10-25T13:44:00Z">
        <w:r w:rsidR="00A80B04" w:rsidRPr="00034A3E">
          <w:rPr>
            <w:rStyle w:val="normaltextrun"/>
            <w:color w:val="auto"/>
            <w:szCs w:val="22"/>
            <w:shd w:val="clear" w:color="auto" w:fill="FFFFFF"/>
          </w:rPr>
          <w:t>su</w:t>
        </w:r>
      </w:ins>
      <w:r w:rsidRPr="00034A3E">
        <w:rPr>
          <w:rStyle w:val="normaltextrun"/>
          <w:color w:val="auto"/>
          <w:szCs w:val="22"/>
          <w:shd w:val="clear" w:color="auto" w:fill="FFFFFF"/>
        </w:rPr>
        <w:t xml:space="preserve"> capacidad de evacuación</w:t>
      </w:r>
      <w:del w:id="216" w:author="Red Eléctrica" w:date="2022-10-25T13:44:00Z">
        <w:r w:rsidRPr="00034A3E">
          <w:rPr>
            <w:rStyle w:val="normaltextrun"/>
            <w:color w:val="auto"/>
            <w:szCs w:val="22"/>
            <w:shd w:val="clear" w:color="auto" w:fill="FFFFFF"/>
          </w:rPr>
          <w:delText xml:space="preserve"> de la misma</w:delText>
        </w:r>
      </w:del>
      <w:r w:rsidRPr="00034A3E">
        <w:rPr>
          <w:rStyle w:val="normaltextrun"/>
          <w:color w:val="auto"/>
          <w:szCs w:val="22"/>
          <w:shd w:val="clear" w:color="auto" w:fill="FFFFFF"/>
        </w:rPr>
        <w:t xml:space="preserve">, así como a la imposibilidad parcial o total de evacuación por indisponibilidad de las instalaciones que permiten dicha evacuación. </w:t>
      </w:r>
      <w:del w:id="217" w:author="Red Eléctrica" w:date="2022-10-25T13:44:00Z">
        <w:r w:rsidRPr="00034A3E">
          <w:rPr>
            <w:rStyle w:val="normaltextrun"/>
            <w:color w:val="auto"/>
            <w:szCs w:val="22"/>
            <w:shd w:val="clear" w:color="auto" w:fill="FFFFFF"/>
          </w:rPr>
          <w:delText>La aplicación de las limitaciones de entregas de producción para la solución de dicha congestión se realizará según lo determinado en el procedimiento de operación por el que se establece la solución de restricciones técnicas, sin ninguna consideración adicional.</w:delText>
        </w:r>
      </w:del>
    </w:p>
    <w:p w14:paraId="1C74CE89" w14:textId="77777777" w:rsidR="00622F0A" w:rsidRPr="00034A3E" w:rsidRDefault="00E6349D" w:rsidP="00E6349D">
      <w:pPr>
        <w:rPr>
          <w:del w:id="218" w:author="Red Eléctrica" w:date="2022-10-25T13:44:00Z"/>
          <w:rStyle w:val="normaltextrun"/>
          <w:color w:val="auto"/>
          <w:szCs w:val="22"/>
          <w:shd w:val="clear" w:color="auto" w:fill="FFFFFF"/>
        </w:rPr>
      </w:pPr>
      <w:del w:id="219" w:author="Red Eléctrica" w:date="2022-10-25T13:44:00Z">
        <w:r w:rsidRPr="00034A3E">
          <w:rPr>
            <w:rStyle w:val="normaltextrun"/>
            <w:color w:val="auto"/>
            <w:szCs w:val="22"/>
            <w:shd w:val="clear" w:color="auto" w:fill="FFFFFF"/>
          </w:rPr>
          <w:delText>Cuando el gestor de la Red de Distribución de una zona detecte en el proceso de programación o bien en tiempo real un problema de congestión en la red bajo su responsabilidad, que no sea posible resolver por un medio diferente a la limitación de la producción de unidades objeto de este procedimiento, de acuerdo con lo determinado en el procedimiento de operación por el que se establece la solución de restricciones técnicas, lo comunicará al Operador del Sistema, dejando constancia escrita mediante fax o correo electrónico del incumplimiento de las condiciones de seguridad identificadas, y las causas a las que es debido, así como la potencia máxima de cada una de las unidades de producción o del conjunto de unidades de producción agregadas afectadas por la modificación identificando unívocamente cuáles son las unidades de producción a las que aplica dicha limitación. El Operador del Sistema procederá a ordenar la aplicación de limitaciones de las entregas de energía a los correspondientes Centros de Control, pudiendo, bajo petición, distribuir la solicitud realizada por el Distribuidor entre los Centros de Control afectados.</w:delText>
        </w:r>
      </w:del>
    </w:p>
    <w:p w14:paraId="29BD257D" w14:textId="20698299" w:rsidR="00E6349D" w:rsidRPr="00034A3E" w:rsidDel="00DE60DE" w:rsidRDefault="00E6349D" w:rsidP="00E6349D">
      <w:pPr>
        <w:rPr>
          <w:del w:id="220" w:author="Caballero Martin, Marta" w:date="2022-12-07T10:51:00Z"/>
          <w:rStyle w:val="normaltextrun"/>
          <w:color w:val="auto"/>
          <w:szCs w:val="22"/>
          <w:shd w:val="clear" w:color="auto" w:fill="FFFFFF"/>
        </w:rPr>
      </w:pPr>
      <w:del w:id="221" w:author="Caballero Martin, Marta" w:date="2022-12-07T10:51:00Z">
        <w:r w:rsidRPr="00034A3E" w:rsidDel="00DE60DE">
          <w:rPr>
            <w:rStyle w:val="normaltextrun"/>
            <w:color w:val="auto"/>
            <w:szCs w:val="22"/>
            <w:shd w:val="clear" w:color="auto" w:fill="FFFFFF"/>
          </w:rPr>
          <w:delText>Cada Centro</w:delText>
        </w:r>
      </w:del>
      <w:ins w:id="222" w:author="Red Eléctrica" w:date="2022-10-25T13:44:00Z">
        <w:del w:id="223" w:author="Caballero Martin, Marta" w:date="2022-12-07T10:51:00Z">
          <w:r w:rsidR="00957AC8" w:rsidRPr="00034A3E" w:rsidDel="00DE60DE">
            <w:rPr>
              <w:rStyle w:val="normaltextrun"/>
              <w:color w:val="auto"/>
              <w:szCs w:val="22"/>
              <w:shd w:val="clear" w:color="auto" w:fill="FFFFFF"/>
            </w:rPr>
            <w:delText>c</w:delText>
          </w:r>
          <w:r w:rsidRPr="00034A3E" w:rsidDel="00DE60DE">
            <w:rPr>
              <w:rStyle w:val="normaltextrun"/>
              <w:color w:val="auto"/>
              <w:szCs w:val="22"/>
              <w:shd w:val="clear" w:color="auto" w:fill="FFFFFF"/>
            </w:rPr>
            <w:delText>entro</w:delText>
          </w:r>
        </w:del>
      </w:ins>
      <w:del w:id="224" w:author="Caballero Martin, Marta" w:date="2022-12-07T10:51:00Z">
        <w:r w:rsidRPr="00034A3E" w:rsidDel="00DE60DE">
          <w:rPr>
            <w:rStyle w:val="normaltextrun"/>
            <w:color w:val="auto"/>
            <w:szCs w:val="22"/>
            <w:shd w:val="clear" w:color="auto" w:fill="FFFFFF"/>
          </w:rPr>
          <w:delText xml:space="preserve"> de Control</w:delText>
        </w:r>
      </w:del>
      <w:ins w:id="225" w:author="Red Eléctrica" w:date="2022-10-25T13:44:00Z">
        <w:del w:id="226" w:author="Caballero Martin, Marta" w:date="2022-12-07T10:51:00Z">
          <w:r w:rsidR="00957AC8" w:rsidRPr="00034A3E" w:rsidDel="00DE60DE">
            <w:rPr>
              <w:rStyle w:val="normaltextrun"/>
              <w:color w:val="auto"/>
              <w:szCs w:val="22"/>
              <w:shd w:val="clear" w:color="auto" w:fill="FFFFFF"/>
            </w:rPr>
            <w:delText>c</w:delText>
          </w:r>
          <w:r w:rsidRPr="00034A3E" w:rsidDel="00DE60DE">
            <w:rPr>
              <w:rStyle w:val="normaltextrun"/>
              <w:color w:val="auto"/>
              <w:szCs w:val="22"/>
              <w:shd w:val="clear" w:color="auto" w:fill="FFFFFF"/>
            </w:rPr>
            <w:delText>ontrol</w:delText>
          </w:r>
        </w:del>
      </w:ins>
      <w:del w:id="227" w:author="Caballero Martin, Marta" w:date="2022-12-07T10:51:00Z">
        <w:r w:rsidRPr="00034A3E" w:rsidDel="00DE60DE">
          <w:rPr>
            <w:rStyle w:val="normaltextrun"/>
            <w:color w:val="auto"/>
            <w:szCs w:val="22"/>
            <w:shd w:val="clear" w:color="auto" w:fill="FFFFFF"/>
          </w:rPr>
          <w:delText xml:space="preserve"> podrá realizar otro reparto interno de la generación entre unidades que estén asociadas al mismo nudo de la Red de Transporte y/o de la Red de Distribución y que presenten la misma sensibilidad a la congestión detectada. Dicho reparto deberá respetar el orden de prioridad establecido en el artículo 6 del Real Decreto 413/2014, de 6 de junio y deberá ser autorizado por el Operador del Sistema previamente a que sea aplicado.</w:delText>
        </w:r>
      </w:del>
      <w:ins w:id="228" w:author="Red Eléctrica" w:date="2022-10-25T13:44:00Z">
        <w:del w:id="229" w:author="Caballero Martin, Marta" w:date="2022-12-07T10:51:00Z">
          <w:r w:rsidR="00957AC8" w:rsidRPr="00034A3E" w:rsidDel="00DE60DE">
            <w:rPr>
              <w:rStyle w:val="normaltextrun"/>
              <w:color w:val="auto"/>
              <w:szCs w:val="22"/>
              <w:shd w:val="clear" w:color="auto" w:fill="FFFFFF"/>
            </w:rPr>
            <w:delText xml:space="preserve">, </w:delText>
          </w:r>
          <w:r w:rsidR="00FD18B3" w:rsidRPr="00034A3E" w:rsidDel="00DE60DE">
            <w:rPr>
              <w:rStyle w:val="normaltextrun"/>
              <w:color w:val="auto"/>
              <w:szCs w:val="22"/>
              <w:shd w:val="clear" w:color="auto" w:fill="FFFFFF"/>
            </w:rPr>
            <w:delText>siempre que se respeten</w:delText>
          </w:r>
          <w:r w:rsidR="00957AC8" w:rsidRPr="00034A3E" w:rsidDel="00DE60DE">
            <w:rPr>
              <w:rStyle w:val="normaltextrun"/>
              <w:color w:val="auto"/>
              <w:szCs w:val="22"/>
              <w:shd w:val="clear" w:color="auto" w:fill="FFFFFF"/>
            </w:rPr>
            <w:delText xml:space="preserve"> a los criterios</w:delText>
          </w:r>
          <w:r w:rsidR="00404975" w:rsidRPr="00034A3E" w:rsidDel="00DE60DE">
            <w:rPr>
              <w:rStyle w:val="normaltextrun"/>
              <w:color w:val="auto"/>
              <w:szCs w:val="22"/>
              <w:shd w:val="clear" w:color="auto" w:fill="FFFFFF"/>
            </w:rPr>
            <w:delText xml:space="preserve"> establecidos</w:delText>
          </w:r>
          <w:r w:rsidR="00957AC8" w:rsidRPr="00034A3E" w:rsidDel="00DE60DE">
            <w:rPr>
              <w:rStyle w:val="normaltextrun"/>
              <w:color w:val="auto"/>
              <w:szCs w:val="22"/>
              <w:shd w:val="clear" w:color="auto" w:fill="FFFFFF"/>
            </w:rPr>
            <w:delText xml:space="preserve"> </w:delText>
          </w:r>
          <w:r w:rsidR="00404975" w:rsidRPr="00034A3E" w:rsidDel="00DE60DE">
            <w:rPr>
              <w:rStyle w:val="normaltextrun"/>
              <w:color w:val="auto"/>
              <w:szCs w:val="22"/>
              <w:shd w:val="clear" w:color="auto" w:fill="FFFFFF"/>
            </w:rPr>
            <w:delText xml:space="preserve">en </w:delText>
          </w:r>
          <w:r w:rsidR="00957AC8" w:rsidRPr="00034A3E" w:rsidDel="00DE60DE">
            <w:rPr>
              <w:rStyle w:val="normaltextrun"/>
              <w:color w:val="auto"/>
              <w:szCs w:val="22"/>
              <w:shd w:val="clear" w:color="auto" w:fill="FFFFFF"/>
            </w:rPr>
            <w:delText xml:space="preserve">el apartado </w:delText>
          </w:r>
        </w:del>
        <w:del w:id="230" w:author="Caballero Martin, Marta" w:date="2022-12-01T11:14:00Z">
          <w:r w:rsidR="00957AC8" w:rsidRPr="00034A3E" w:rsidDel="00197EC3">
            <w:rPr>
              <w:rStyle w:val="normaltextrun"/>
              <w:color w:val="auto"/>
              <w:szCs w:val="22"/>
              <w:shd w:val="clear" w:color="auto" w:fill="FFFFFF"/>
            </w:rPr>
            <w:delText>3.1</w:delText>
          </w:r>
        </w:del>
        <w:del w:id="231" w:author="Caballero Martin, Marta" w:date="2022-12-07T10:51:00Z">
          <w:r w:rsidRPr="00034A3E" w:rsidDel="00DE60DE">
            <w:rPr>
              <w:rStyle w:val="normaltextrun"/>
              <w:color w:val="auto"/>
              <w:szCs w:val="22"/>
              <w:shd w:val="clear" w:color="auto" w:fill="FFFFFF"/>
            </w:rPr>
            <w:delText xml:space="preserve">. </w:delText>
          </w:r>
        </w:del>
      </w:ins>
    </w:p>
    <w:p w14:paraId="6E277CAC" w14:textId="77777777" w:rsidR="009B4CB7" w:rsidRPr="00034A3E" w:rsidRDefault="009B4CB7" w:rsidP="005070DD">
      <w:pPr>
        <w:pStyle w:val="Listamultinivel"/>
        <w:numPr>
          <w:ilvl w:val="0"/>
          <w:numId w:val="28"/>
        </w:numPr>
        <w:ind w:left="426"/>
        <w:rPr>
          <w:rStyle w:val="normaltextrun"/>
          <w:color w:val="auto"/>
          <w:szCs w:val="22"/>
          <w:shd w:val="clear" w:color="auto" w:fill="FFFFFF"/>
        </w:rPr>
      </w:pPr>
      <w:r w:rsidRPr="00034A3E">
        <w:rPr>
          <w:rStyle w:val="normaltextrun"/>
          <w:color w:val="auto"/>
          <w:szCs w:val="22"/>
          <w:shd w:val="clear" w:color="auto" w:fill="FFFFFF"/>
        </w:rPr>
        <w:t>Estabilidad</w:t>
      </w:r>
    </w:p>
    <w:p w14:paraId="6FE4696C" w14:textId="0C770D8D" w:rsidR="002B334D" w:rsidRDefault="00E6349D" w:rsidP="00214AC4">
      <w:pPr>
        <w:rPr>
          <w:rStyle w:val="normaltextrun"/>
          <w:color w:val="auto"/>
          <w:szCs w:val="22"/>
          <w:shd w:val="clear" w:color="auto" w:fill="FFFFFF"/>
        </w:rPr>
      </w:pPr>
      <w:r w:rsidRPr="00034A3E">
        <w:rPr>
          <w:rStyle w:val="normaltextrun"/>
          <w:color w:val="auto"/>
          <w:szCs w:val="22"/>
          <w:shd w:val="clear" w:color="auto" w:fill="FFFFFF"/>
        </w:rPr>
        <w:t>A los efectos de las limitaciones de producción orientadas a evitar</w:t>
      </w:r>
      <w:r w:rsidR="002D02F5" w:rsidRPr="00034A3E">
        <w:rPr>
          <w:rStyle w:val="normaltextrun"/>
          <w:color w:val="auto"/>
          <w:szCs w:val="22"/>
          <w:shd w:val="clear" w:color="auto" w:fill="FFFFFF"/>
        </w:rPr>
        <w:t xml:space="preserve"> </w:t>
      </w:r>
      <w:del w:id="232" w:author="Red Eléctrica" w:date="2022-10-25T13:44:00Z">
        <w:r w:rsidRPr="00034A3E">
          <w:rPr>
            <w:rStyle w:val="normaltextrun"/>
            <w:color w:val="auto"/>
            <w:szCs w:val="22"/>
            <w:shd w:val="clear" w:color="auto" w:fill="FFFFFF"/>
          </w:rPr>
          <w:delText>o limitar repercusiones derivadas</w:delText>
        </w:r>
      </w:del>
      <w:ins w:id="233" w:author="Red Eléctrica" w:date="2022-10-25T13:44:00Z">
        <w:r w:rsidR="00407CD8" w:rsidRPr="00034A3E">
          <w:rPr>
            <w:rStyle w:val="normaltextrun"/>
            <w:color w:val="auto"/>
            <w:szCs w:val="22"/>
            <w:shd w:val="clear" w:color="auto" w:fill="FFFFFF"/>
          </w:rPr>
          <w:t>incumplimientos</w:t>
        </w:r>
      </w:ins>
      <w:r w:rsidR="00407CD8" w:rsidRPr="00034A3E">
        <w:rPr>
          <w:rStyle w:val="normaltextrun"/>
          <w:color w:val="auto"/>
          <w:szCs w:val="22"/>
          <w:shd w:val="clear" w:color="auto" w:fill="FFFFFF"/>
        </w:rPr>
        <w:t xml:space="preserve"> de </w:t>
      </w:r>
      <w:del w:id="234" w:author="Red Eléctrica" w:date="2022-10-25T13:44:00Z">
        <w:r w:rsidRPr="00034A3E">
          <w:rPr>
            <w:rStyle w:val="normaltextrun"/>
            <w:color w:val="auto"/>
            <w:szCs w:val="22"/>
            <w:shd w:val="clear" w:color="auto" w:fill="FFFFFF"/>
          </w:rPr>
          <w:delText>problemas</w:delText>
        </w:r>
      </w:del>
      <w:ins w:id="235" w:author="Red Eléctrica" w:date="2022-10-25T13:44:00Z">
        <w:r w:rsidR="00407CD8" w:rsidRPr="00034A3E">
          <w:rPr>
            <w:rStyle w:val="normaltextrun"/>
            <w:color w:val="auto"/>
            <w:szCs w:val="22"/>
            <w:shd w:val="clear" w:color="auto" w:fill="FFFFFF"/>
          </w:rPr>
          <w:t>las condiciones</w:t>
        </w:r>
      </w:ins>
      <w:r w:rsidR="00407CD8" w:rsidRPr="00034A3E">
        <w:rPr>
          <w:rStyle w:val="normaltextrun"/>
          <w:color w:val="auto"/>
          <w:szCs w:val="22"/>
          <w:shd w:val="clear" w:color="auto" w:fill="FFFFFF"/>
        </w:rPr>
        <w:t xml:space="preserve"> de </w:t>
      </w:r>
      <w:ins w:id="236" w:author="Red Eléctrica" w:date="2022-10-25T13:44:00Z">
        <w:r w:rsidR="00407CD8" w:rsidRPr="00034A3E">
          <w:rPr>
            <w:rStyle w:val="normaltextrun"/>
            <w:color w:val="auto"/>
            <w:szCs w:val="22"/>
            <w:shd w:val="clear" w:color="auto" w:fill="FFFFFF"/>
          </w:rPr>
          <w:t>admisibilidad relativas a la estabilidad del sistema</w:t>
        </w:r>
        <w:r w:rsidR="00D10E26" w:rsidRPr="00034A3E">
          <w:rPr>
            <w:rStyle w:val="normaltextrun"/>
            <w:color w:val="auto"/>
            <w:szCs w:val="22"/>
            <w:shd w:val="clear" w:color="auto" w:fill="FFFFFF"/>
          </w:rPr>
          <w:t xml:space="preserve">, como podrían ser </w:t>
        </w:r>
        <w:r w:rsidR="00407CD8" w:rsidRPr="00034A3E">
          <w:rPr>
            <w:rStyle w:val="normaltextrun"/>
            <w:color w:val="auto"/>
            <w:szCs w:val="22"/>
            <w:shd w:val="clear" w:color="auto" w:fill="FFFFFF"/>
          </w:rPr>
          <w:t xml:space="preserve">huecos de tensión, </w:t>
        </w:r>
      </w:ins>
      <w:r w:rsidR="00407CD8" w:rsidRPr="00034A3E">
        <w:rPr>
          <w:rStyle w:val="normaltextrun"/>
          <w:color w:val="auto"/>
          <w:szCs w:val="22"/>
          <w:shd w:val="clear" w:color="auto" w:fill="FFFFFF"/>
        </w:rPr>
        <w:t>estabilidad transitoria</w:t>
      </w:r>
      <w:del w:id="237" w:author="Red Eléctrica" w:date="2022-10-25T13:44:00Z">
        <w:r w:rsidRPr="00034A3E">
          <w:rPr>
            <w:rStyle w:val="normaltextrun"/>
            <w:color w:val="auto"/>
            <w:szCs w:val="22"/>
            <w:shd w:val="clear" w:color="auto" w:fill="FFFFFF"/>
          </w:rPr>
          <w:delText xml:space="preserve"> en el sistema, se considerarán las perturbaciones definidas en el P.O.1.1. Dichas perturbaciones serán despejadas en un tiempo igual o inferior a 100 ms, no obstante, en las circunstancias que las que el sistema lo requiera, de acuerdo con la normativa vigente, el Operador del Sistema podrá postular tiempos </w:delText>
        </w:r>
      </w:del>
      <w:ins w:id="238" w:author="Red Eléctrica" w:date="2022-10-25T13:44:00Z">
        <w:r w:rsidR="00407CD8" w:rsidRPr="00034A3E">
          <w:rPr>
            <w:rStyle w:val="normaltextrun"/>
            <w:color w:val="auto"/>
            <w:szCs w:val="22"/>
            <w:shd w:val="clear" w:color="auto" w:fill="FFFFFF"/>
          </w:rPr>
          <w:t xml:space="preserve">, estabilidad </w:t>
        </w:r>
      </w:ins>
      <w:r w:rsidR="00407CD8" w:rsidRPr="00034A3E">
        <w:rPr>
          <w:rStyle w:val="normaltextrun"/>
          <w:color w:val="auto"/>
          <w:szCs w:val="22"/>
          <w:shd w:val="clear" w:color="auto" w:fill="FFFFFF"/>
        </w:rPr>
        <w:t xml:space="preserve">de </w:t>
      </w:r>
      <w:del w:id="239" w:author="Red Eléctrica" w:date="2022-10-25T13:44:00Z">
        <w:r w:rsidRPr="00034A3E">
          <w:rPr>
            <w:rStyle w:val="normaltextrun"/>
            <w:color w:val="auto"/>
            <w:szCs w:val="22"/>
            <w:shd w:val="clear" w:color="auto" w:fill="FFFFFF"/>
          </w:rPr>
          <w:delText>despeje</w:delText>
        </w:r>
      </w:del>
      <w:ins w:id="240" w:author="Red Eléctrica" w:date="2022-10-25T13:44:00Z">
        <w:r w:rsidR="00407CD8" w:rsidRPr="00034A3E">
          <w:rPr>
            <w:rStyle w:val="normaltextrun"/>
            <w:color w:val="auto"/>
            <w:szCs w:val="22"/>
            <w:shd w:val="clear" w:color="auto" w:fill="FFFFFF"/>
          </w:rPr>
          <w:t>frecuencia, estabilidad</w:t>
        </w:r>
      </w:ins>
      <w:r w:rsidR="00407CD8" w:rsidRPr="00034A3E">
        <w:rPr>
          <w:rStyle w:val="normaltextrun"/>
          <w:color w:val="auto"/>
          <w:szCs w:val="22"/>
          <w:shd w:val="clear" w:color="auto" w:fill="FFFFFF"/>
        </w:rPr>
        <w:t xml:space="preserve"> de </w:t>
      </w:r>
      <w:del w:id="241" w:author="Red Eléctrica" w:date="2022-10-25T13:44:00Z">
        <w:r w:rsidRPr="00034A3E">
          <w:rPr>
            <w:rStyle w:val="normaltextrun"/>
            <w:color w:val="auto"/>
            <w:szCs w:val="22"/>
            <w:shd w:val="clear" w:color="auto" w:fill="FFFFFF"/>
          </w:rPr>
          <w:delText xml:space="preserve">250 ms. Adicionalmente, podrían detectarse situaciones no admisibles asociadas a valores de inercia mínima o de </w:delText>
        </w:r>
      </w:del>
      <w:ins w:id="242" w:author="Red Eléctrica" w:date="2022-10-25T13:44:00Z">
        <w:r w:rsidR="00407CD8" w:rsidRPr="00034A3E">
          <w:rPr>
            <w:rStyle w:val="normaltextrun"/>
            <w:color w:val="auto"/>
            <w:szCs w:val="22"/>
            <w:shd w:val="clear" w:color="auto" w:fill="FFFFFF"/>
          </w:rPr>
          <w:t xml:space="preserve">tensiones, </w:t>
        </w:r>
      </w:ins>
      <w:r w:rsidR="00407CD8" w:rsidRPr="00034A3E">
        <w:rPr>
          <w:rStyle w:val="normaltextrun"/>
          <w:color w:val="auto"/>
          <w:szCs w:val="22"/>
          <w:shd w:val="clear" w:color="auto" w:fill="FFFFFF"/>
        </w:rPr>
        <w:t>estabilidad de pequeña señal</w:t>
      </w:r>
      <w:ins w:id="243" w:author="Red Eléctrica" w:date="2022-10-25T13:44:00Z">
        <w:r w:rsidR="00407CD8" w:rsidRPr="00034A3E">
          <w:rPr>
            <w:rStyle w:val="normaltextrun"/>
            <w:color w:val="auto"/>
            <w:szCs w:val="22"/>
            <w:shd w:val="clear" w:color="auto" w:fill="FFFFFF"/>
          </w:rPr>
          <w:t>, etc</w:t>
        </w:r>
      </w:ins>
      <w:r w:rsidRPr="00034A3E">
        <w:rPr>
          <w:rStyle w:val="normaltextrun"/>
          <w:color w:val="auto"/>
          <w:szCs w:val="22"/>
          <w:shd w:val="clear" w:color="auto" w:fill="FFFFFF"/>
        </w:rPr>
        <w:t>.</w:t>
      </w:r>
    </w:p>
    <w:p w14:paraId="4E4F90D8" w14:textId="77777777" w:rsidR="00622F0A" w:rsidRPr="00034A3E" w:rsidRDefault="00E6349D" w:rsidP="00214AC4">
      <w:pPr>
        <w:rPr>
          <w:del w:id="244" w:author="Red Eléctrica" w:date="2022-10-25T13:44:00Z"/>
          <w:rStyle w:val="normaltextrun"/>
          <w:color w:val="auto"/>
          <w:szCs w:val="22"/>
          <w:shd w:val="clear" w:color="auto" w:fill="FFFFFF"/>
        </w:rPr>
      </w:pPr>
      <w:del w:id="245" w:author="Red Eléctrica" w:date="2022-10-25T13:44:00Z">
        <w:r w:rsidRPr="00034A3E">
          <w:rPr>
            <w:rStyle w:val="normaltextrun"/>
            <w:color w:val="auto"/>
            <w:szCs w:val="22"/>
            <w:shd w:val="clear" w:color="auto" w:fill="FFFFFF"/>
          </w:rPr>
          <w:delText>El Operador del Sistema evaluará con antelación suficiente y en tiempo real, con desagregación por nudo de la Red de Transporte, la máxima entrega de energía en dicho nudo que se puede integrar en el sistema sin comprometer su seguridad, atendiendo a pérdidas instantáneas de generación provocadas por huecos de tensión u otros motivos relacionados con la estabilidad transitoria. Para ello, tendrá en cuenta el comportamiento frente a perturbaciones de cada una de las unidades de producción, considerando los requisitos técnicos establecidos en los Procedimientos de Operación 12.2 y 12.3, con objeto de minimizar la modificación de generación necesaria, aplicando las limitaciones de entrega de producción, a igualdad de coste, en primer lugar a las instalaciones más sensibles a los huecos de tensión o que presenten un comportamiento ante perturbaciones menos favorable para el sistema en su conjunto.</w:delText>
        </w:r>
      </w:del>
    </w:p>
    <w:p w14:paraId="5707EA6D" w14:textId="33685BD3" w:rsidR="00E6349D" w:rsidRPr="00034A3E" w:rsidDel="00DE60DE" w:rsidRDefault="00E6349D" w:rsidP="00E6349D">
      <w:pPr>
        <w:rPr>
          <w:del w:id="246" w:author="Caballero Martin, Marta" w:date="2022-12-07T10:51:00Z"/>
          <w:rStyle w:val="normaltextrun"/>
          <w:color w:val="auto"/>
          <w:szCs w:val="22"/>
          <w:shd w:val="clear" w:color="auto" w:fill="FFFFFF"/>
        </w:rPr>
      </w:pPr>
      <w:del w:id="247" w:author="Caballero Martin, Marta" w:date="2022-12-07T10:51:00Z">
        <w:r w:rsidRPr="00034A3E" w:rsidDel="00DE60DE">
          <w:rPr>
            <w:rStyle w:val="normaltextrun"/>
            <w:color w:val="auto"/>
            <w:szCs w:val="22"/>
            <w:shd w:val="clear" w:color="auto" w:fill="FFFFFF"/>
          </w:rPr>
          <w:delText>Cada Centro de Control, a igualdad de coste,</w:delText>
        </w:r>
      </w:del>
      <w:ins w:id="248" w:author="Red Eléctrica" w:date="2022-10-25T13:44:00Z">
        <w:del w:id="249" w:author="Caballero Martin, Marta" w:date="2022-12-07T10:51:00Z">
          <w:r w:rsidRPr="00034A3E" w:rsidDel="00DE60DE">
            <w:rPr>
              <w:rStyle w:val="normaltextrun"/>
              <w:color w:val="auto"/>
              <w:szCs w:val="22"/>
              <w:shd w:val="clear" w:color="auto" w:fill="FFFFFF"/>
            </w:rPr>
            <w:delText xml:space="preserve">Cada </w:delText>
          </w:r>
          <w:r w:rsidR="00974028" w:rsidRPr="00034A3E" w:rsidDel="00DE60DE">
            <w:rPr>
              <w:rStyle w:val="normaltextrun"/>
              <w:color w:val="auto"/>
              <w:szCs w:val="22"/>
              <w:shd w:val="clear" w:color="auto" w:fill="FFFFFF"/>
            </w:rPr>
            <w:delText>c</w:delText>
          </w:r>
          <w:r w:rsidRPr="00034A3E" w:rsidDel="00DE60DE">
            <w:rPr>
              <w:rStyle w:val="normaltextrun"/>
              <w:color w:val="auto"/>
              <w:szCs w:val="22"/>
              <w:shd w:val="clear" w:color="auto" w:fill="FFFFFF"/>
            </w:rPr>
            <w:delText xml:space="preserve">entro de </w:delText>
          </w:r>
          <w:r w:rsidR="00974028" w:rsidRPr="00034A3E" w:rsidDel="00DE60DE">
            <w:rPr>
              <w:rStyle w:val="normaltextrun"/>
              <w:color w:val="auto"/>
              <w:szCs w:val="22"/>
              <w:shd w:val="clear" w:color="auto" w:fill="FFFFFF"/>
            </w:rPr>
            <w:delText>c</w:delText>
          </w:r>
          <w:r w:rsidRPr="00034A3E" w:rsidDel="00DE60DE">
            <w:rPr>
              <w:rStyle w:val="normaltextrun"/>
              <w:color w:val="auto"/>
              <w:szCs w:val="22"/>
              <w:shd w:val="clear" w:color="auto" w:fill="FFFFFF"/>
            </w:rPr>
            <w:delText>ontrol</w:delText>
          </w:r>
        </w:del>
      </w:ins>
      <w:del w:id="250" w:author="Caballero Martin, Marta" w:date="2022-12-07T10:51:00Z">
        <w:r w:rsidRPr="00034A3E" w:rsidDel="00DE60DE">
          <w:rPr>
            <w:rStyle w:val="normaltextrun"/>
            <w:color w:val="auto"/>
            <w:szCs w:val="22"/>
            <w:shd w:val="clear" w:color="auto" w:fill="FFFFFF"/>
          </w:rPr>
          <w:delText xml:space="preserve"> podrá realizar otro reparto interno de la generación entre unidades que estén asociadas al mismo nudo de la Red de Transporte y que presenten el mismo comportamiento frente a perturbaciones. Dicho reparto de las limitaciones de entregas de producción deberá respetar el orden de prioridad establecido</w:delText>
        </w:r>
      </w:del>
      <w:ins w:id="251" w:author="Red Eléctrica" w:date="2022-10-25T13:44:00Z">
        <w:del w:id="252" w:author="Caballero Martin, Marta" w:date="2022-12-07T10:51:00Z">
          <w:r w:rsidR="007752C9" w:rsidRPr="00034A3E" w:rsidDel="00DE60DE">
            <w:rPr>
              <w:rStyle w:val="normaltextrun"/>
              <w:color w:val="auto"/>
              <w:szCs w:val="22"/>
              <w:shd w:val="clear" w:color="auto" w:fill="FFFFFF"/>
            </w:rPr>
            <w:delText>los criterios establecidos</w:delText>
          </w:r>
        </w:del>
      </w:ins>
      <w:del w:id="253" w:author="Caballero Martin, Marta" w:date="2022-12-07T10:51:00Z">
        <w:r w:rsidR="007752C9" w:rsidRPr="00034A3E" w:rsidDel="00DE60DE">
          <w:rPr>
            <w:rStyle w:val="normaltextrun"/>
            <w:color w:val="auto"/>
            <w:szCs w:val="22"/>
            <w:shd w:val="clear" w:color="auto" w:fill="FFFFFF"/>
          </w:rPr>
          <w:delText xml:space="preserve"> en el </w:delText>
        </w:r>
        <w:r w:rsidRPr="00034A3E" w:rsidDel="00DE60DE">
          <w:rPr>
            <w:rStyle w:val="normaltextrun"/>
            <w:color w:val="auto"/>
            <w:szCs w:val="22"/>
            <w:shd w:val="clear" w:color="auto" w:fill="FFFFFF"/>
          </w:rPr>
          <w:delText>artículo 6 del Real Decreto 413/2014, de 6 de junio</w:delText>
        </w:r>
      </w:del>
      <w:ins w:id="254" w:author="Red Eléctrica" w:date="2022-10-25T13:44:00Z">
        <w:del w:id="255" w:author="Caballero Martin, Marta" w:date="2022-12-07T10:51:00Z">
          <w:r w:rsidR="007752C9" w:rsidRPr="00034A3E" w:rsidDel="00DE60DE">
            <w:rPr>
              <w:rStyle w:val="normaltextrun"/>
              <w:color w:val="auto"/>
              <w:szCs w:val="22"/>
              <w:shd w:val="clear" w:color="auto" w:fill="FFFFFF"/>
            </w:rPr>
            <w:delText xml:space="preserve">apartado </w:delText>
          </w:r>
        </w:del>
        <w:del w:id="256" w:author="Caballero Martin, Marta" w:date="2022-12-01T11:14:00Z">
          <w:r w:rsidR="007752C9" w:rsidRPr="00034A3E" w:rsidDel="00277C4A">
            <w:rPr>
              <w:rStyle w:val="normaltextrun"/>
              <w:color w:val="auto"/>
              <w:szCs w:val="22"/>
              <w:shd w:val="clear" w:color="auto" w:fill="FFFFFF"/>
            </w:rPr>
            <w:delText>3.1</w:delText>
          </w:r>
        </w:del>
      </w:ins>
      <w:del w:id="257" w:author="Caballero Martin, Marta" w:date="2022-12-07T10:51:00Z">
        <w:r w:rsidR="007752C9" w:rsidRPr="00034A3E" w:rsidDel="00DE60DE">
          <w:rPr>
            <w:rStyle w:val="normaltextrun"/>
            <w:color w:val="auto"/>
            <w:szCs w:val="22"/>
            <w:shd w:val="clear" w:color="auto" w:fill="FFFFFF"/>
          </w:rPr>
          <w:delText xml:space="preserve"> </w:delText>
        </w:r>
        <w:r w:rsidRPr="00034A3E" w:rsidDel="00DE60DE">
          <w:rPr>
            <w:rStyle w:val="normaltextrun"/>
            <w:color w:val="auto"/>
            <w:szCs w:val="22"/>
            <w:shd w:val="clear" w:color="auto" w:fill="FFFFFF"/>
          </w:rPr>
          <w:delText>y deberá ser autorizado por el Operador del Sistema</w:delText>
        </w:r>
      </w:del>
      <w:ins w:id="258" w:author="Red Eléctrica" w:date="2022-10-25T13:44:00Z">
        <w:del w:id="259" w:author="Caballero Martin, Marta" w:date="2022-12-07T10:51:00Z">
          <w:r w:rsidR="007B5154" w:rsidRPr="00034A3E" w:rsidDel="00DE60DE">
            <w:rPr>
              <w:rStyle w:val="normaltextrun"/>
              <w:color w:val="auto"/>
              <w:szCs w:val="22"/>
              <w:shd w:val="clear" w:color="auto" w:fill="FFFFFF"/>
            </w:rPr>
            <w:delText>OS</w:delText>
          </w:r>
        </w:del>
      </w:ins>
      <w:del w:id="260" w:author="Caballero Martin, Marta" w:date="2022-12-07T10:51:00Z">
        <w:r w:rsidRPr="00034A3E" w:rsidDel="00DE60DE">
          <w:rPr>
            <w:rStyle w:val="normaltextrun"/>
            <w:color w:val="auto"/>
            <w:szCs w:val="22"/>
            <w:shd w:val="clear" w:color="auto" w:fill="FFFFFF"/>
          </w:rPr>
          <w:delText xml:space="preserve"> previamente a que sea aplicado.</w:delText>
        </w:r>
      </w:del>
    </w:p>
    <w:p w14:paraId="78A973C5" w14:textId="5E08430B" w:rsidR="00407CD8" w:rsidRPr="002B334D" w:rsidDel="00DE60DE" w:rsidRDefault="00407CD8" w:rsidP="002B334D">
      <w:pPr>
        <w:pStyle w:val="Prrafodelista"/>
        <w:numPr>
          <w:ilvl w:val="0"/>
          <w:numId w:val="28"/>
        </w:numPr>
        <w:ind w:left="426" w:hanging="426"/>
        <w:rPr>
          <w:ins w:id="261" w:author="Red Eléctrica" w:date="2022-10-25T13:44:00Z"/>
          <w:del w:id="262" w:author="Caballero Martin, Marta" w:date="2022-12-07T10:51:00Z"/>
          <w:rStyle w:val="normaltextrun"/>
          <w:color w:val="auto"/>
          <w:szCs w:val="22"/>
          <w:shd w:val="clear" w:color="auto" w:fill="FFFFFF"/>
        </w:rPr>
      </w:pPr>
      <w:ins w:id="263" w:author="Red Eléctrica" w:date="2022-10-25T13:44:00Z">
        <w:del w:id="264" w:author="Caballero Martin, Marta" w:date="2022-12-07T10:51:00Z">
          <w:r w:rsidRPr="002B334D" w:rsidDel="00DE60DE">
            <w:rPr>
              <w:rStyle w:val="normaltextrun"/>
              <w:color w:val="auto"/>
              <w:szCs w:val="22"/>
              <w:shd w:val="clear" w:color="auto" w:fill="FFFFFF"/>
            </w:rPr>
            <w:delText>Potencia de cortocircuito</w:delText>
          </w:r>
        </w:del>
      </w:ins>
    </w:p>
    <w:p w14:paraId="629146ED" w14:textId="4081A1BB" w:rsidR="00214AC4" w:rsidRPr="00034A3E" w:rsidDel="00DE60DE" w:rsidRDefault="00214AC4" w:rsidP="00034A3E">
      <w:pPr>
        <w:rPr>
          <w:ins w:id="265" w:author="Red Eléctrica" w:date="2022-10-25T13:44:00Z"/>
          <w:del w:id="266" w:author="Caballero Martin, Marta" w:date="2022-12-07T10:51:00Z"/>
          <w:rStyle w:val="normaltextrun"/>
          <w:color w:val="auto"/>
          <w:szCs w:val="22"/>
          <w:shd w:val="clear" w:color="auto" w:fill="FFFFFF"/>
        </w:rPr>
      </w:pPr>
      <w:ins w:id="267" w:author="Red Eléctrica" w:date="2022-10-25T13:44:00Z">
        <w:del w:id="268" w:author="Caballero Martin, Marta" w:date="2022-12-07T10:51:00Z">
          <w:r w:rsidRPr="00034A3E" w:rsidDel="00DE60DE">
            <w:rPr>
              <w:rStyle w:val="normaltextrun"/>
              <w:color w:val="auto"/>
              <w:szCs w:val="22"/>
              <w:shd w:val="clear" w:color="auto" w:fill="FFFFFF"/>
            </w:rPr>
            <w:delText>A los efectos de las limitaciones de producción orientadas a evitar incumplimientos de los niveles admisibles en la potencia de cortocircuito, tanto valores máximos para salvaguardar la seguridad de personas e instalaciones</w:delText>
          </w:r>
          <w:r w:rsidR="00DE353E" w:rsidRPr="00034A3E" w:rsidDel="00DE60DE">
            <w:rPr>
              <w:rStyle w:val="normaltextrun"/>
              <w:color w:val="auto"/>
              <w:szCs w:val="22"/>
              <w:shd w:val="clear" w:color="auto" w:fill="FFFFFF"/>
            </w:rPr>
            <w:delText>,</w:delText>
          </w:r>
          <w:r w:rsidRPr="00034A3E" w:rsidDel="00DE60DE">
            <w:rPr>
              <w:rStyle w:val="normaltextrun"/>
              <w:color w:val="auto"/>
              <w:szCs w:val="22"/>
              <w:shd w:val="clear" w:color="auto" w:fill="FFFFFF"/>
            </w:rPr>
            <w:delText xml:space="preserve"> como valores mínimos que pudieran afectar a la calidad de onda y al correcto funcionamiento de instalaciones de generación y almacenamiento o del sistema en su conjunto.</w:delText>
          </w:r>
        </w:del>
      </w:ins>
    </w:p>
    <w:p w14:paraId="1E26B8C7" w14:textId="32EA170D" w:rsidR="008768A7" w:rsidRPr="00034A3E" w:rsidDel="00DE60DE" w:rsidRDefault="008768A7" w:rsidP="008768A7">
      <w:pPr>
        <w:rPr>
          <w:ins w:id="269" w:author="Red Eléctrica" w:date="2022-10-25T13:44:00Z"/>
          <w:del w:id="270" w:author="Caballero Martin, Marta" w:date="2022-12-07T10:51:00Z"/>
          <w:rStyle w:val="normaltextrun"/>
          <w:color w:val="auto"/>
          <w:szCs w:val="22"/>
          <w:shd w:val="clear" w:color="auto" w:fill="FFFFFF"/>
        </w:rPr>
      </w:pPr>
      <w:ins w:id="271" w:author="Red Eléctrica" w:date="2022-10-25T13:44:00Z">
        <w:del w:id="272" w:author="Caballero Martin, Marta" w:date="2022-12-07T10:51:00Z">
          <w:r w:rsidRPr="00034A3E" w:rsidDel="00DE60DE">
            <w:rPr>
              <w:rStyle w:val="normaltextrun"/>
              <w:color w:val="auto"/>
              <w:szCs w:val="22"/>
              <w:shd w:val="clear" w:color="auto" w:fill="FFFFFF"/>
            </w:rPr>
            <w:delText xml:space="preserve">Cada centro de control podrá realizar otro reparto interno de la generación entre unidades que estén asociadas al mismo nudo de la Red de Transporte, en función de las capacidades técnicas y de la naturaleza del problema. Dicho reparto de las limitaciones de entregas de producción deberá respetar los criterios establecidos en el apartado </w:delText>
          </w:r>
        </w:del>
        <w:del w:id="273" w:author="Caballero Martin, Marta" w:date="2022-12-01T11:15:00Z">
          <w:r w:rsidRPr="00034A3E" w:rsidDel="008511BF">
            <w:rPr>
              <w:rStyle w:val="normaltextrun"/>
              <w:color w:val="auto"/>
              <w:szCs w:val="22"/>
              <w:shd w:val="clear" w:color="auto" w:fill="FFFFFF"/>
            </w:rPr>
            <w:delText>3.1</w:delText>
          </w:r>
        </w:del>
        <w:del w:id="274" w:author="Caballero Martin, Marta" w:date="2022-12-07T10:51:00Z">
          <w:r w:rsidRPr="00034A3E" w:rsidDel="00DE60DE">
            <w:rPr>
              <w:rStyle w:val="normaltextrun"/>
              <w:color w:val="auto"/>
              <w:szCs w:val="22"/>
              <w:shd w:val="clear" w:color="auto" w:fill="FFFFFF"/>
            </w:rPr>
            <w:delText xml:space="preserve"> y deberá ser autorizado por el OS previamente a que sea aplicado.</w:delText>
          </w:r>
        </w:del>
      </w:ins>
    </w:p>
    <w:p w14:paraId="61B55081" w14:textId="77777777" w:rsidR="009B4CB7" w:rsidRPr="002B334D" w:rsidRDefault="009B4CB7" w:rsidP="002B334D">
      <w:pPr>
        <w:pStyle w:val="Prrafodelista"/>
        <w:numPr>
          <w:ilvl w:val="0"/>
          <w:numId w:val="28"/>
        </w:numPr>
        <w:ind w:left="426" w:hanging="426"/>
        <w:rPr>
          <w:ins w:id="275" w:author="Red Eléctrica" w:date="2022-10-25T13:44:00Z"/>
          <w:rStyle w:val="normaltextrun"/>
          <w:color w:val="auto"/>
          <w:szCs w:val="22"/>
          <w:shd w:val="clear" w:color="auto" w:fill="FFFFFF"/>
        </w:rPr>
      </w:pPr>
      <w:ins w:id="276" w:author="Red Eléctrica" w:date="2022-10-25T13:44:00Z">
        <w:r w:rsidRPr="002B334D">
          <w:rPr>
            <w:rStyle w:val="normaltextrun"/>
            <w:color w:val="auto"/>
            <w:szCs w:val="22"/>
            <w:shd w:val="clear" w:color="auto" w:fill="FFFFFF"/>
          </w:rPr>
          <w:t>Excedentes de generación no integrables en el Sistema</w:t>
        </w:r>
      </w:ins>
    </w:p>
    <w:p w14:paraId="71918A71" w14:textId="1643BAF1" w:rsidR="004B22C4" w:rsidRPr="00034A3E" w:rsidRDefault="00E6349D" w:rsidP="00E6349D">
      <w:pPr>
        <w:rPr>
          <w:rStyle w:val="normaltextrun"/>
          <w:color w:val="auto"/>
          <w:szCs w:val="22"/>
          <w:shd w:val="clear" w:color="auto" w:fill="FFFFFF"/>
        </w:rPr>
      </w:pPr>
      <w:r w:rsidRPr="00034A3E">
        <w:rPr>
          <w:rStyle w:val="normaltextrun"/>
          <w:color w:val="auto"/>
          <w:szCs w:val="22"/>
          <w:shd w:val="clear" w:color="auto" w:fill="FFFFFF"/>
        </w:rPr>
        <w:lastRenderedPageBreak/>
        <w:t xml:space="preserve">En determinadas circunstancias en las que se presente una demanda inferior a la programada y/o una producción de las </w:t>
      </w:r>
      <w:ins w:id="277" w:author="Caballero Martin, Marta" w:date="2022-12-01T12:14:00Z">
        <w:r w:rsidR="00362FFB">
          <w:rPr>
            <w:rStyle w:val="normaltextrun"/>
            <w:color w:val="auto"/>
            <w:szCs w:val="22"/>
            <w:shd w:val="clear" w:color="auto" w:fill="FFFFFF"/>
          </w:rPr>
          <w:t>instalaciones</w:t>
        </w:r>
      </w:ins>
      <w:del w:id="278" w:author="Caballero Martin, Marta" w:date="2022-12-01T12:12:00Z">
        <w:r w:rsidRPr="00034A3E" w:rsidDel="004B7114">
          <w:rPr>
            <w:rStyle w:val="normaltextrun"/>
            <w:color w:val="auto"/>
            <w:szCs w:val="22"/>
            <w:shd w:val="clear" w:color="auto" w:fill="FFFFFF"/>
          </w:rPr>
          <w:delText>unidades</w:delText>
        </w:r>
      </w:del>
      <w:r w:rsidRPr="00034A3E">
        <w:rPr>
          <w:rStyle w:val="normaltextrun"/>
          <w:color w:val="auto"/>
          <w:szCs w:val="22"/>
          <w:shd w:val="clear" w:color="auto" w:fill="FFFFFF"/>
        </w:rPr>
        <w:t xml:space="preserve"> objeto de este procedimiento superior a la programada, el </w:t>
      </w:r>
      <w:del w:id="279" w:author="Red Eléctrica" w:date="2022-10-25T13:44:00Z">
        <w:r w:rsidRPr="00034A3E">
          <w:rPr>
            <w:rStyle w:val="normaltextrun"/>
            <w:color w:val="auto"/>
            <w:szCs w:val="22"/>
            <w:shd w:val="clear" w:color="auto" w:fill="FFFFFF"/>
          </w:rPr>
          <w:delText>Operador del Sistema</w:delText>
        </w:r>
      </w:del>
      <w:ins w:id="280" w:author="Red Eléctrica" w:date="2022-10-25T13:44:00Z">
        <w:r w:rsidR="00F40A4A" w:rsidRPr="00034A3E">
          <w:rPr>
            <w:rStyle w:val="normaltextrun"/>
            <w:color w:val="auto"/>
            <w:szCs w:val="22"/>
            <w:shd w:val="clear" w:color="auto" w:fill="FFFFFF"/>
          </w:rPr>
          <w:t>OS</w:t>
        </w:r>
      </w:ins>
      <w:r w:rsidRPr="00034A3E">
        <w:rPr>
          <w:rStyle w:val="normaltextrun"/>
          <w:color w:val="auto"/>
          <w:szCs w:val="22"/>
          <w:shd w:val="clear" w:color="auto" w:fill="FFFFFF"/>
        </w:rPr>
        <w:t xml:space="preserve"> podrá precisar aplicar limitaciones de entregas de producción de la generación objeto del presente procedimiento una vez considere que el volumen de las ofertas de energía a bajar disponibles y sin utilizar para el servicio de regulación terciaria sea el mínimo imprescindible para mantener la seguridad del sistema. El ámbito de aplicación será el del conjunto del Sistema.</w:t>
      </w:r>
    </w:p>
    <w:p w14:paraId="00EECEBA" w14:textId="463A8E90" w:rsidR="00E6349D" w:rsidDel="00DE60DE" w:rsidRDefault="00E6349D" w:rsidP="00E6349D">
      <w:pPr>
        <w:rPr>
          <w:del w:id="281" w:author="Caballero Martin, Marta" w:date="2022-12-07T10:51:00Z"/>
          <w:rStyle w:val="normaltextrun"/>
          <w:color w:val="auto"/>
          <w:szCs w:val="22"/>
          <w:shd w:val="clear" w:color="auto" w:fill="FFFFFF"/>
        </w:rPr>
      </w:pPr>
      <w:del w:id="282" w:author="Caballero Martin, Marta" w:date="2022-12-07T10:51:00Z">
        <w:r w:rsidRPr="00034A3E" w:rsidDel="00DE60DE">
          <w:rPr>
            <w:rStyle w:val="normaltextrun"/>
            <w:color w:val="auto"/>
            <w:szCs w:val="22"/>
            <w:shd w:val="clear" w:color="auto" w:fill="FFFFFF"/>
          </w:rPr>
          <w:delText xml:space="preserve">Cada </w:delText>
        </w:r>
      </w:del>
      <w:del w:id="283" w:author="Caballero Martin, Marta" w:date="2022-12-01T11:11:00Z">
        <w:r w:rsidRPr="00034A3E" w:rsidDel="0069208C">
          <w:rPr>
            <w:rStyle w:val="normaltextrun"/>
            <w:color w:val="auto"/>
            <w:szCs w:val="22"/>
            <w:shd w:val="clear" w:color="auto" w:fill="FFFFFF"/>
          </w:rPr>
          <w:delText>C</w:delText>
        </w:r>
      </w:del>
      <w:del w:id="284" w:author="Caballero Martin, Marta" w:date="2022-12-07T10:51:00Z">
        <w:r w:rsidRPr="00034A3E" w:rsidDel="00DE60DE">
          <w:rPr>
            <w:rStyle w:val="normaltextrun"/>
            <w:color w:val="auto"/>
            <w:szCs w:val="22"/>
            <w:shd w:val="clear" w:color="auto" w:fill="FFFFFF"/>
          </w:rPr>
          <w:delText xml:space="preserve">entro de </w:delText>
        </w:r>
      </w:del>
      <w:del w:id="285" w:author="Caballero Martin, Marta" w:date="2022-12-01T11:11:00Z">
        <w:r w:rsidRPr="00034A3E" w:rsidDel="0069208C">
          <w:rPr>
            <w:rStyle w:val="normaltextrun"/>
            <w:color w:val="auto"/>
            <w:szCs w:val="22"/>
            <w:shd w:val="clear" w:color="auto" w:fill="FFFFFF"/>
          </w:rPr>
          <w:delText>C</w:delText>
        </w:r>
      </w:del>
      <w:del w:id="286" w:author="Caballero Martin, Marta" w:date="2022-12-07T10:51:00Z">
        <w:r w:rsidRPr="00034A3E" w:rsidDel="00DE60DE">
          <w:rPr>
            <w:rStyle w:val="normaltextrun"/>
            <w:color w:val="auto"/>
            <w:szCs w:val="22"/>
            <w:shd w:val="clear" w:color="auto" w:fill="FFFFFF"/>
          </w:rPr>
          <w:delText>ontrol podrá realizar otro reparto interno de la generación entre unidades de generación respetando,</w:delText>
        </w:r>
      </w:del>
      <w:ins w:id="287" w:author="Red Eléctrica" w:date="2022-10-25T13:44:00Z">
        <w:del w:id="288" w:author="Caballero Martin, Marta" w:date="2022-12-07T10:51:00Z">
          <w:r w:rsidR="00156865" w:rsidRPr="00034A3E" w:rsidDel="00DE60DE">
            <w:rPr>
              <w:rStyle w:val="normaltextrun"/>
              <w:color w:val="auto"/>
              <w:szCs w:val="22"/>
              <w:shd w:val="clear" w:color="auto" w:fill="FFFFFF"/>
            </w:rPr>
            <w:delText>conforme</w:delText>
          </w:r>
        </w:del>
      </w:ins>
      <w:del w:id="289" w:author="Caballero Martin, Marta" w:date="2022-12-07T10:51:00Z">
        <w:r w:rsidR="00156865" w:rsidRPr="00034A3E" w:rsidDel="00DE60DE">
          <w:rPr>
            <w:rStyle w:val="normaltextrun"/>
            <w:color w:val="auto"/>
            <w:szCs w:val="22"/>
            <w:shd w:val="clear" w:color="auto" w:fill="FFFFFF"/>
          </w:rPr>
          <w:delText xml:space="preserve"> a </w:delText>
        </w:r>
        <w:r w:rsidRPr="00034A3E" w:rsidDel="00DE60DE">
          <w:rPr>
            <w:rStyle w:val="normaltextrun"/>
            <w:color w:val="auto"/>
            <w:szCs w:val="22"/>
            <w:shd w:val="clear" w:color="auto" w:fill="FFFFFF"/>
          </w:rPr>
          <w:delText>igualdad de coste para el sistema,</w:delText>
        </w:r>
        <w:r w:rsidR="008B3D7C" w:rsidDel="00DE60DE">
          <w:rPr>
            <w:rStyle w:val="normaltextrun"/>
            <w:color w:val="auto"/>
            <w:szCs w:val="22"/>
            <w:shd w:val="clear" w:color="auto" w:fill="FFFFFF"/>
          </w:rPr>
          <w:delText xml:space="preserve"> </w:delText>
        </w:r>
        <w:r w:rsidRPr="00034A3E" w:rsidDel="00DE60DE">
          <w:rPr>
            <w:rStyle w:val="normaltextrun"/>
            <w:color w:val="auto"/>
            <w:szCs w:val="22"/>
            <w:shd w:val="clear" w:color="auto" w:fill="FFFFFF"/>
          </w:rPr>
          <w:delText>el orden de prioridad de despacho establecido</w:delText>
        </w:r>
      </w:del>
      <w:ins w:id="290" w:author="Red Eléctrica" w:date="2022-10-25T13:44:00Z">
        <w:del w:id="291" w:author="Caballero Martin, Marta" w:date="2022-12-07T10:51:00Z">
          <w:r w:rsidR="00156865" w:rsidRPr="00034A3E" w:rsidDel="00DE60DE">
            <w:rPr>
              <w:rStyle w:val="normaltextrun"/>
              <w:color w:val="auto"/>
              <w:szCs w:val="22"/>
              <w:shd w:val="clear" w:color="auto" w:fill="FFFFFF"/>
            </w:rPr>
            <w:delText>los criterios establecidos</w:delText>
          </w:r>
        </w:del>
      </w:ins>
      <w:del w:id="292" w:author="Caballero Martin, Marta" w:date="2022-12-07T10:51:00Z">
        <w:r w:rsidR="00156865" w:rsidRPr="00034A3E" w:rsidDel="00DE60DE">
          <w:rPr>
            <w:rStyle w:val="normaltextrun"/>
            <w:color w:val="auto"/>
            <w:szCs w:val="22"/>
            <w:shd w:val="clear" w:color="auto" w:fill="FFFFFF"/>
          </w:rPr>
          <w:delText xml:space="preserve"> en el </w:delText>
        </w:r>
        <w:r w:rsidRPr="00034A3E" w:rsidDel="00DE60DE">
          <w:rPr>
            <w:rStyle w:val="normaltextrun"/>
            <w:color w:val="auto"/>
            <w:szCs w:val="22"/>
            <w:shd w:val="clear" w:color="auto" w:fill="FFFFFF"/>
          </w:rPr>
          <w:delText>artículo 6 del Real Decreto 413/2014, de 6 de junio</w:delText>
        </w:r>
      </w:del>
      <w:ins w:id="293" w:author="Red Eléctrica" w:date="2022-10-25T13:44:00Z">
        <w:del w:id="294" w:author="Caballero Martin, Marta" w:date="2022-12-07T10:51:00Z">
          <w:r w:rsidR="00156865" w:rsidRPr="00034A3E" w:rsidDel="00DE60DE">
            <w:rPr>
              <w:rStyle w:val="normaltextrun"/>
              <w:color w:val="auto"/>
              <w:szCs w:val="22"/>
              <w:shd w:val="clear" w:color="auto" w:fill="FFFFFF"/>
            </w:rPr>
            <w:delText xml:space="preserve">apartado </w:delText>
          </w:r>
        </w:del>
        <w:del w:id="295" w:author="Caballero Martin, Marta" w:date="2022-12-01T11:15:00Z">
          <w:r w:rsidR="00156865" w:rsidRPr="00034A3E" w:rsidDel="00277C4A">
            <w:rPr>
              <w:rStyle w:val="normaltextrun"/>
              <w:color w:val="auto"/>
              <w:szCs w:val="22"/>
              <w:shd w:val="clear" w:color="auto" w:fill="FFFFFF"/>
            </w:rPr>
            <w:delText>3.1</w:delText>
          </w:r>
        </w:del>
      </w:ins>
      <w:del w:id="296" w:author="Caballero Martin, Marta" w:date="2022-12-07T10:51:00Z">
        <w:r w:rsidR="00156865" w:rsidRPr="00034A3E" w:rsidDel="00DE60DE">
          <w:rPr>
            <w:rStyle w:val="normaltextrun"/>
            <w:color w:val="auto"/>
            <w:szCs w:val="22"/>
            <w:shd w:val="clear" w:color="auto" w:fill="FFFFFF"/>
          </w:rPr>
          <w:delText xml:space="preserve">. </w:delText>
        </w:r>
        <w:r w:rsidRPr="00034A3E" w:rsidDel="00DE60DE">
          <w:rPr>
            <w:rStyle w:val="normaltextrun"/>
            <w:color w:val="auto"/>
            <w:szCs w:val="22"/>
            <w:shd w:val="clear" w:color="auto" w:fill="FFFFFF"/>
          </w:rPr>
          <w:delText>Para cada Centro de Control, la posibilidad de aplicar dicho reparto debe ser autorizado por el Operador del Sistema previamente a que comience por primera vez a aplicarse</w:delText>
        </w:r>
        <w:r w:rsidR="002B334D" w:rsidDel="00DE60DE">
          <w:rPr>
            <w:rStyle w:val="normaltextrun"/>
            <w:color w:val="auto"/>
            <w:szCs w:val="22"/>
            <w:shd w:val="clear" w:color="auto" w:fill="FFFFFF"/>
          </w:rPr>
          <w:delText>.</w:delText>
        </w:r>
      </w:del>
    </w:p>
    <w:p w14:paraId="2F5FC2F0" w14:textId="77777777" w:rsidR="00E6349D" w:rsidRPr="002B334D" w:rsidRDefault="00E6349D" w:rsidP="002B334D">
      <w:pPr>
        <w:pStyle w:val="Prrafodelista"/>
        <w:numPr>
          <w:ilvl w:val="0"/>
          <w:numId w:val="28"/>
        </w:numPr>
        <w:ind w:left="426" w:hanging="426"/>
        <w:rPr>
          <w:del w:id="297" w:author="Red Eléctrica" w:date="2022-10-25T13:44:00Z"/>
          <w:rStyle w:val="normaltextrun"/>
          <w:color w:val="auto"/>
          <w:szCs w:val="22"/>
          <w:shd w:val="clear" w:color="auto" w:fill="FFFFFF"/>
        </w:rPr>
      </w:pPr>
      <w:del w:id="298" w:author="Red Eléctrica" w:date="2022-10-25T13:44:00Z">
        <w:r w:rsidRPr="002B334D">
          <w:rPr>
            <w:rStyle w:val="normaltextrun"/>
            <w:color w:val="auto"/>
            <w:szCs w:val="22"/>
            <w:shd w:val="clear" w:color="auto" w:fill="FFFFFF"/>
          </w:rPr>
          <w:delText>Pruebas de control de producción</w:delText>
        </w:r>
      </w:del>
    </w:p>
    <w:p w14:paraId="07C63CB8" w14:textId="77777777" w:rsidR="00E6349D" w:rsidRDefault="00E6349D" w:rsidP="00E6349D">
      <w:pPr>
        <w:rPr>
          <w:del w:id="299" w:author="Red Eléctrica" w:date="2022-10-25T13:44:00Z"/>
          <w:rStyle w:val="normaltextrun"/>
          <w:color w:val="auto"/>
          <w:szCs w:val="22"/>
          <w:shd w:val="clear" w:color="auto" w:fill="FFFFFF"/>
        </w:rPr>
      </w:pPr>
      <w:del w:id="300" w:author="Red Eléctrica" w:date="2022-10-25T13:44:00Z">
        <w:r w:rsidRPr="00034A3E">
          <w:rPr>
            <w:rStyle w:val="normaltextrun"/>
            <w:color w:val="auto"/>
            <w:szCs w:val="22"/>
            <w:shd w:val="clear" w:color="auto" w:fill="FFFFFF"/>
          </w:rPr>
          <w:delText>Con objeto de verificar la capacidad de los Centros de Control y de las unidades de producción para recibir órdenes de reducción de su producción, el Operador del Sistema podrá comprobar, en cualquier momento, el seguimiento de consignas de dichos centros de control</w:delText>
        </w:r>
        <w:r w:rsidR="002B334D">
          <w:rPr>
            <w:rStyle w:val="normaltextrun"/>
            <w:color w:val="auto"/>
            <w:szCs w:val="22"/>
            <w:shd w:val="clear" w:color="auto" w:fill="FFFFFF"/>
          </w:rPr>
          <w:delText>.</w:delText>
        </w:r>
      </w:del>
    </w:p>
    <w:p w14:paraId="6DCE25FD" w14:textId="5EF74948" w:rsidR="002B334D" w:rsidRDefault="002B334D" w:rsidP="002B334D">
      <w:pPr>
        <w:pStyle w:val="Ttulo1"/>
        <w:keepNext w:val="0"/>
        <w:keepLines w:val="0"/>
        <w:numPr>
          <w:ilvl w:val="0"/>
          <w:numId w:val="25"/>
        </w:numPr>
        <w:pBdr>
          <w:bottom w:val="none" w:sz="0" w:space="0" w:color="auto"/>
        </w:pBdr>
        <w:suppressAutoHyphens w:val="0"/>
        <w:spacing w:after="0" w:line="360" w:lineRule="auto"/>
        <w:jc w:val="both"/>
        <w:rPr>
          <w:rFonts w:ascii="Arial" w:eastAsiaTheme="minorHAnsi" w:hAnsi="Arial" w:cs="Arial"/>
          <w:bCs w:val="0"/>
          <w:color w:val="auto"/>
          <w:sz w:val="22"/>
          <w:szCs w:val="22"/>
          <w:shd w:val="clear" w:color="auto" w:fill="FFFFFF"/>
          <w:lang w:val="es-ES"/>
        </w:rPr>
      </w:pPr>
      <w:r>
        <w:rPr>
          <w:rFonts w:ascii="Arial" w:eastAsiaTheme="minorHAnsi" w:hAnsi="Arial" w:cs="Arial"/>
          <w:bCs w:val="0"/>
          <w:color w:val="auto"/>
          <w:sz w:val="22"/>
          <w:szCs w:val="22"/>
          <w:shd w:val="clear" w:color="auto" w:fill="FFFFFF"/>
          <w:lang w:val="es-ES"/>
        </w:rPr>
        <w:t>Mecanismo excepcional de resolución</w:t>
      </w:r>
    </w:p>
    <w:p w14:paraId="152B143E" w14:textId="2C999F41" w:rsidR="00E6349D" w:rsidRPr="002B334D" w:rsidRDefault="00E6349D" w:rsidP="00E6349D">
      <w:pPr>
        <w:rPr>
          <w:rStyle w:val="normaltextrun"/>
          <w:color w:val="auto"/>
          <w:szCs w:val="22"/>
          <w:shd w:val="clear" w:color="auto" w:fill="FFFFFF"/>
        </w:rPr>
      </w:pPr>
      <w:r w:rsidRPr="002B334D">
        <w:rPr>
          <w:rStyle w:val="normaltextrun"/>
          <w:color w:val="auto"/>
          <w:szCs w:val="22"/>
          <w:shd w:val="clear" w:color="auto" w:fill="FFFFFF"/>
        </w:rPr>
        <w:t xml:space="preserve">En el caso de que, ante situaciones de emergencia o por razones de urgencia, causadas por fuerza mayor o por otra índole no prevista ni controlable, no sea posible resolver las </w:t>
      </w:r>
      <w:del w:id="301" w:author="Red Eléctrica" w:date="2022-10-25T13:44:00Z">
        <w:r w:rsidRPr="002B334D">
          <w:rPr>
            <w:rStyle w:val="normaltextrun"/>
            <w:color w:val="auto"/>
            <w:szCs w:val="22"/>
            <w:shd w:val="clear" w:color="auto" w:fill="FFFFFF"/>
          </w:rPr>
          <w:delText>restricciones</w:delText>
        </w:r>
      </w:del>
      <w:ins w:id="302" w:author="Red Eléctrica" w:date="2022-10-25T13:44:00Z">
        <w:r w:rsidR="00DD5FCE" w:rsidRPr="002B334D">
          <w:rPr>
            <w:rStyle w:val="normaltextrun"/>
            <w:color w:val="auto"/>
            <w:szCs w:val="22"/>
            <w:shd w:val="clear" w:color="auto" w:fill="FFFFFF"/>
          </w:rPr>
          <w:t>situaciones descritas en este procedimiento</w:t>
        </w:r>
      </w:ins>
      <w:r w:rsidR="00DD5FCE" w:rsidRPr="002B334D">
        <w:rPr>
          <w:rStyle w:val="normaltextrun"/>
          <w:color w:val="auto"/>
          <w:szCs w:val="22"/>
          <w:shd w:val="clear" w:color="auto" w:fill="FFFFFF"/>
        </w:rPr>
        <w:t xml:space="preserve"> </w:t>
      </w:r>
      <w:r w:rsidRPr="002B334D">
        <w:rPr>
          <w:rStyle w:val="normaltextrun"/>
          <w:color w:val="auto"/>
          <w:szCs w:val="22"/>
          <w:shd w:val="clear" w:color="auto" w:fill="FFFFFF"/>
        </w:rPr>
        <w:t>mediante los mecanismos previstos</w:t>
      </w:r>
      <w:del w:id="303" w:author="Red Eléctrica" w:date="2022-10-25T13:44:00Z">
        <w:r w:rsidRPr="002B334D">
          <w:rPr>
            <w:rStyle w:val="normaltextrun"/>
            <w:color w:val="auto"/>
            <w:szCs w:val="22"/>
            <w:shd w:val="clear" w:color="auto" w:fill="FFFFFF"/>
          </w:rPr>
          <w:delText xml:space="preserve"> en este procedimiento</w:delText>
        </w:r>
      </w:del>
      <w:r w:rsidRPr="002B334D">
        <w:rPr>
          <w:rStyle w:val="normaltextrun"/>
          <w:color w:val="auto"/>
          <w:szCs w:val="22"/>
          <w:shd w:val="clear" w:color="auto" w:fill="FFFFFF"/>
        </w:rPr>
        <w:t>, el OS podrá adoptar las decisiones de programación que considere oportunas, justificando sus actuaciones a posteriori ante los agentes afectados y la CNMC, sin perjuicio de la retribución económica de las mismas que sea de aplicación en cada caso.</w:t>
      </w:r>
    </w:p>
    <w:p w14:paraId="464D0E51" w14:textId="77777777" w:rsidR="00E6349D" w:rsidRPr="00E6349D" w:rsidRDefault="00E6349D" w:rsidP="00E6349D"/>
    <w:sectPr w:rsidR="00E6349D" w:rsidRPr="00E6349D" w:rsidSect="007D55D7">
      <w:headerReference w:type="default" r:id="rId11"/>
      <w:footerReference w:type="default" r:id="rId12"/>
      <w:headerReference w:type="first" r:id="rId13"/>
      <w:footerReference w:type="first" r:id="rId14"/>
      <w:pgSz w:w="11906" w:h="16838" w:code="9"/>
      <w:pgMar w:top="1701" w:right="851" w:bottom="1247" w:left="1418" w:header="0"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072427" w14:textId="77777777" w:rsidR="00DC1E76" w:rsidRDefault="00DC1E76" w:rsidP="00DF32D6">
      <w:r>
        <w:separator/>
      </w:r>
    </w:p>
  </w:endnote>
  <w:endnote w:type="continuationSeparator" w:id="0">
    <w:p w14:paraId="692D6176" w14:textId="77777777" w:rsidR="00DC1E76" w:rsidRDefault="00DC1E76" w:rsidP="00DF32D6">
      <w:r>
        <w:continuationSeparator/>
      </w:r>
    </w:p>
  </w:endnote>
  <w:endnote w:type="continuationNotice" w:id="1">
    <w:p w14:paraId="738AACF4" w14:textId="77777777" w:rsidR="00DC1E76" w:rsidRDefault="00DC1E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Roboto">
    <w:panose1 w:val="02000000000000000000"/>
    <w:charset w:val="00"/>
    <w:family w:val="auto"/>
    <w:pitch w:val="variable"/>
    <w:sig w:usb0="E00002FF" w:usb1="5000205B" w:usb2="0000002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rlow Semi Condensed">
    <w:panose1 w:val="00000506000000000000"/>
    <w:charset w:val="00"/>
    <w:family w:val="auto"/>
    <w:pitch w:val="variable"/>
    <w:sig w:usb0="00000007" w:usb1="00000000" w:usb2="00000000" w:usb3="00000000" w:csb0="00000093" w:csb1="00000000"/>
  </w:font>
  <w:font w:name="Documan Medium">
    <w:panose1 w:val="00000000000000000000"/>
    <w:charset w:val="00"/>
    <w:family w:val="modern"/>
    <w:notTrueType/>
    <w:pitch w:val="variable"/>
    <w:sig w:usb0="A10000AF" w:usb1="1000206A"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 w:name="Documan SemiBold">
    <w:panose1 w:val="00000000000000000000"/>
    <w:charset w:val="00"/>
    <w:family w:val="modern"/>
    <w:notTrueType/>
    <w:pitch w:val="variable"/>
    <w:sig w:usb0="A10000AF" w:usb1="1000206A" w:usb2="00000000" w:usb3="00000000" w:csb0="00000093"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Barlow">
    <w:panose1 w:val="00000500000000000000"/>
    <w:charset w:val="00"/>
    <w:family w:val="auto"/>
    <w:pitch w:val="variable"/>
    <w:sig w:usb0="00000007" w:usb1="00000000" w:usb2="00000000" w:usb3="00000000" w:csb0="00000093" w:csb1="00000000"/>
  </w:font>
  <w:font w:name="Barlow Medium">
    <w:panose1 w:val="00000600000000000000"/>
    <w:charset w:val="00"/>
    <w:family w:val="auto"/>
    <w:pitch w:val="variable"/>
    <w:sig w:usb0="20000007" w:usb1="00000000" w:usb2="00000000" w:usb3="00000000" w:csb0="00000193" w:csb1="00000000"/>
  </w:font>
  <w:font w:name="Barlow SemiBold">
    <w:panose1 w:val="00000700000000000000"/>
    <w:charset w:val="00"/>
    <w:family w:val="auto"/>
    <w:pitch w:val="variable"/>
    <w:sig w:usb0="20000007" w:usb1="00000000"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D1CB" w14:textId="67757A19" w:rsidR="007D55D7" w:rsidRDefault="007D55D7" w:rsidP="007D55D7">
    <w:pPr>
      <w:rPr>
        <w:lang w:val="es-ES"/>
      </w:rPr>
    </w:pPr>
  </w:p>
  <w:p w14:paraId="1FF62660" w14:textId="745BFE3B" w:rsidR="007D55D7" w:rsidRDefault="007D55D7" w:rsidP="007D55D7">
    <w:pPr>
      <w:pStyle w:val="Piedepgina"/>
      <w:rPr>
        <w:lang w:val="es-ES"/>
      </w:rPr>
    </w:pPr>
  </w:p>
  <w:p w14:paraId="412AEB3F" w14:textId="77777777" w:rsidR="007D55D7" w:rsidRPr="004C7DAA" w:rsidRDefault="007D55D7" w:rsidP="007D55D7">
    <w:pPr>
      <w:pStyle w:val="Piedepgina"/>
      <w:rPr>
        <w:lang w:val="es-ES"/>
      </w:rPr>
    </w:pPr>
  </w:p>
  <w:p w14:paraId="268F9679" w14:textId="77777777" w:rsidR="007D55D7" w:rsidRDefault="007D55D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8ED3B6" w14:textId="77777777" w:rsidR="007D55D7" w:rsidRDefault="007D55D7" w:rsidP="00DF32D6">
    <w:pPr>
      <w:rPr>
        <w:lang w:val="es-ES"/>
      </w:rPr>
    </w:pPr>
  </w:p>
  <w:p w14:paraId="255CE66E" w14:textId="16BDC55F" w:rsidR="00E6585C" w:rsidRDefault="00E6585C" w:rsidP="00DF32D6">
    <w:pPr>
      <w:rPr>
        <w:lang w:val="es-ES"/>
      </w:rPr>
    </w:pPr>
  </w:p>
  <w:p w14:paraId="7800C06E" w14:textId="77777777" w:rsidR="00E6585C" w:rsidRDefault="00E6585C" w:rsidP="00DF32D6">
    <w:pPr>
      <w:pStyle w:val="Piedepgina"/>
      <w:rPr>
        <w:lang w:val="es-ES"/>
      </w:rPr>
    </w:pPr>
  </w:p>
  <w:p w14:paraId="4FE33E30" w14:textId="77777777" w:rsidR="00E6585C" w:rsidRPr="004C7DAA" w:rsidRDefault="00E6585C" w:rsidP="00DF32D6">
    <w:pPr>
      <w:pStyle w:val="Piedepgina"/>
      <w:rPr>
        <w:lang w:val="es-E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D6F04" w14:textId="77777777" w:rsidR="00DC1E76" w:rsidRPr="00E47DF4" w:rsidRDefault="00DC1E76" w:rsidP="00DF32D6">
      <w:pPr>
        <w:rPr>
          <w:color w:val="0096FF" w:themeColor="accent2"/>
        </w:rPr>
      </w:pPr>
      <w:r w:rsidRPr="00E47DF4">
        <w:rPr>
          <w:color w:val="0096FF" w:themeColor="accent2"/>
        </w:rPr>
        <w:separator/>
      </w:r>
    </w:p>
  </w:footnote>
  <w:footnote w:type="continuationSeparator" w:id="0">
    <w:p w14:paraId="19A668B0" w14:textId="77777777" w:rsidR="00DC1E76" w:rsidRDefault="00DC1E76" w:rsidP="00DF32D6">
      <w:r>
        <w:continuationSeparator/>
      </w:r>
    </w:p>
  </w:footnote>
  <w:footnote w:type="continuationNotice" w:id="1">
    <w:p w14:paraId="5FF7107B" w14:textId="77777777" w:rsidR="00DC1E76" w:rsidRDefault="00DC1E7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FD415" w14:textId="77777777" w:rsidR="007D55D7" w:rsidRDefault="007D55D7">
    <w:pPr>
      <w:pStyle w:val="Encabezado"/>
    </w:pPr>
  </w:p>
  <w:p w14:paraId="3D47FF59" w14:textId="77777777" w:rsidR="007D55D7" w:rsidRDefault="007D55D7">
    <w:pPr>
      <w:pStyle w:val="Encabezado"/>
    </w:pPr>
  </w:p>
  <w:p w14:paraId="0E1BCB62" w14:textId="77777777" w:rsidR="007D55D7" w:rsidRDefault="007D55D7">
    <w:pPr>
      <w:pStyle w:val="Encabezado"/>
    </w:pPr>
    <w:r>
      <w:rPr>
        <w:noProof/>
      </w:rPr>
      <mc:AlternateContent>
        <mc:Choice Requires="wps">
          <w:drawing>
            <wp:anchor distT="0" distB="0" distL="114300" distR="114300" simplePos="0" relativeHeight="251658241" behindDoc="0" locked="0" layoutInCell="1" allowOverlap="1" wp14:anchorId="30D581AD" wp14:editId="09DCAA5C">
              <wp:simplePos x="0" y="0"/>
              <wp:positionH relativeFrom="margin">
                <wp:posOffset>4227830</wp:posOffset>
              </wp:positionH>
              <wp:positionV relativeFrom="topMargin">
                <wp:posOffset>441531</wp:posOffset>
              </wp:positionV>
              <wp:extent cx="1811020" cy="474980"/>
              <wp:effectExtent l="0" t="0" r="0" b="1270"/>
              <wp:wrapNone/>
              <wp:docPr id="27"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11020" cy="474980"/>
                      </a:xfrm>
                      <a:prstGeom prst="rect">
                        <a:avLst/>
                      </a:prstGeom>
                      <a:noFill/>
                      <a:ln w="6350">
                        <a:noFill/>
                      </a:ln>
                    </wps:spPr>
                    <wps:txbx>
                      <w:txbxContent>
                        <w:p w14:paraId="705EE61D" w14:textId="6609678F" w:rsidR="007D55D7" w:rsidRDefault="007D55D7" w:rsidP="007D55D7">
                          <w:pPr>
                            <w:jc w:val="righ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D581AD" id="_x0000_t202" coordsize="21600,21600" o:spt="202" path="m,l,21600r21600,l21600,xe">
              <v:stroke joinstyle="miter"/>
              <v:path gradientshapeok="t" o:connecttype="rect"/>
            </v:shapetype>
            <v:shape id="Cuadro de texto 5" o:spid="_x0000_s1026" type="#_x0000_t202" style="position:absolute;left:0;text-align:left;margin-left:332.9pt;margin-top:34.75pt;width:142.6pt;height:37.4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" filled="f" stroked="f" strokeweight=".5pt">
              <v:textbox inset="0,0,0,0">
                <w:txbxContent>
                  <w:p w14:paraId="705EE61D" w14:textId="6609678F" w:rsidR="007D55D7" w:rsidRDefault="007D55D7" w:rsidP="007D55D7">
                    <w:pPr>
                      <w:jc w:val="right"/>
                    </w:pP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4D403" w14:textId="77777777" w:rsidR="00E6585C" w:rsidRDefault="00E6585C" w:rsidP="00DF32D6">
    <w:pPr>
      <w:pStyle w:val="Encabezado"/>
      <w:rPr>
        <w:lang w:val="es-ES"/>
      </w:rPr>
    </w:pPr>
  </w:p>
  <w:p w14:paraId="20465820" w14:textId="77777777" w:rsidR="00E6585C" w:rsidRDefault="00E6585C" w:rsidP="00DF32D6">
    <w:pPr>
      <w:pStyle w:val="Encabezado"/>
      <w:rPr>
        <w:lang w:val="es-ES"/>
      </w:rPr>
    </w:pPr>
  </w:p>
  <w:p w14:paraId="45AF7FB8" w14:textId="5406BFA9" w:rsidR="00E6585C" w:rsidRPr="00AD0F67" w:rsidRDefault="00E6585C" w:rsidP="00DF32D6">
    <w:pPr>
      <w:pStyle w:val="Encabezado"/>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DE7A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F00E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D4033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3FE14A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F9EA5B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CAE3B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78DD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10335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16CE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30399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C64A8"/>
    <w:multiLevelType w:val="multilevel"/>
    <w:tmpl w:val="DAB291C0"/>
    <w:styleLink w:val="Estilo1"/>
    <w:lvl w:ilvl="0">
      <w:start w:val="1"/>
      <w:numFmt w:val="bullet"/>
      <w:lvlText w:val=""/>
      <w:lvlJc w:val="left"/>
      <w:pPr>
        <w:ind w:left="360" w:hanging="360"/>
      </w:pPr>
      <w:rPr>
        <w:rFonts w:ascii="Symbol" w:hAnsi="Symbol" w:hint="default"/>
        <w:b/>
        <w:i w:val="0"/>
        <w:color w:val="50D2D2"/>
      </w:rPr>
    </w:lvl>
    <w:lvl w:ilvl="1">
      <w:start w:val="1"/>
      <w:numFmt w:val="bullet"/>
      <w:lvlText w:val="○"/>
      <w:lvlJc w:val="left"/>
      <w:pPr>
        <w:tabs>
          <w:tab w:val="num" w:pos="397"/>
        </w:tabs>
        <w:ind w:left="397" w:hanging="199"/>
      </w:pPr>
      <w:rPr>
        <w:rFonts w:ascii="Calibri" w:hAnsi="Calibri" w:hint="default"/>
        <w:color w:val="0096FF" w:themeColor="accent2"/>
      </w:rPr>
    </w:lvl>
    <w:lvl w:ilvl="2">
      <w:start w:val="1"/>
      <w:numFmt w:val="bullet"/>
      <w:lvlText w:val="»"/>
      <w:lvlJc w:val="left"/>
      <w:pPr>
        <w:tabs>
          <w:tab w:val="num" w:pos="595"/>
        </w:tabs>
        <w:ind w:left="595" w:hanging="198"/>
      </w:pPr>
      <w:rPr>
        <w:rFonts w:ascii="Roboto" w:hAnsi="Roboto" w:hint="default"/>
        <w:color w:val="0096FF" w:themeColor="accent2"/>
      </w:rPr>
    </w:lvl>
    <w:lvl w:ilvl="3">
      <w:start w:val="1"/>
      <w:numFmt w:val="bullet"/>
      <w:lvlText w:val="›"/>
      <w:lvlJc w:val="left"/>
      <w:pPr>
        <w:tabs>
          <w:tab w:val="num" w:pos="794"/>
        </w:tabs>
        <w:ind w:left="794" w:hanging="199"/>
      </w:pPr>
      <w:rPr>
        <w:rFonts w:ascii="Roboto" w:hAnsi="Roboto" w:hint="default"/>
        <w:color w:val="0096FF" w:themeColor="accent2"/>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565229A"/>
    <w:multiLevelType w:val="multilevel"/>
    <w:tmpl w:val="367ED024"/>
    <w:lvl w:ilvl="0">
      <w:start w:val="1"/>
      <w:numFmt w:val="lowerLetter"/>
      <w:lvlText w:val="%1)"/>
      <w:lvlJc w:val="left"/>
      <w:pPr>
        <w:tabs>
          <w:tab w:val="num" w:pos="0"/>
        </w:tabs>
        <w:ind w:left="480" w:hanging="480"/>
      </w:pPr>
      <w:rPr>
        <w:rFonts w:hint="default"/>
        <w:b w:val="0"/>
        <w:bCs/>
        <w:i w:val="0"/>
        <w:color w:val="auto"/>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12" w15:restartNumberingAfterBreak="0">
    <w:nsid w:val="184247B3"/>
    <w:multiLevelType w:val="hybridMultilevel"/>
    <w:tmpl w:val="188ABF6A"/>
    <w:lvl w:ilvl="0" w:tplc="BAFAC15C">
      <w:start w:val="1"/>
      <w:numFmt w:val="decimal"/>
      <w:pStyle w:val="NumFiguras"/>
      <w:lvlText w:val="Figura %1."/>
      <w:lvlJc w:val="left"/>
      <w:pPr>
        <w:ind w:left="2062" w:hanging="360"/>
      </w:pPr>
      <w:rPr>
        <w:rFonts w:cs="Times New Roman" w:hint="default"/>
        <w:b w:val="0"/>
        <w:bCs w:val="0"/>
        <w:sz w:val="24"/>
        <w:szCs w:val="24"/>
      </w:rPr>
    </w:lvl>
    <w:lvl w:ilvl="1" w:tplc="0C0A0019" w:tentative="1">
      <w:start w:val="1"/>
      <w:numFmt w:val="lowerLetter"/>
      <w:lvlText w:val="%2."/>
      <w:lvlJc w:val="left"/>
      <w:pPr>
        <w:ind w:left="2858" w:hanging="360"/>
      </w:pPr>
    </w:lvl>
    <w:lvl w:ilvl="2" w:tplc="0C0A001B" w:tentative="1">
      <w:start w:val="1"/>
      <w:numFmt w:val="lowerRoman"/>
      <w:lvlText w:val="%3."/>
      <w:lvlJc w:val="right"/>
      <w:pPr>
        <w:ind w:left="3578" w:hanging="180"/>
      </w:pPr>
    </w:lvl>
    <w:lvl w:ilvl="3" w:tplc="0C0A000F" w:tentative="1">
      <w:start w:val="1"/>
      <w:numFmt w:val="decimal"/>
      <w:lvlText w:val="%4."/>
      <w:lvlJc w:val="left"/>
      <w:pPr>
        <w:ind w:left="4298" w:hanging="360"/>
      </w:pPr>
    </w:lvl>
    <w:lvl w:ilvl="4" w:tplc="0C0A0019" w:tentative="1">
      <w:start w:val="1"/>
      <w:numFmt w:val="lowerLetter"/>
      <w:lvlText w:val="%5."/>
      <w:lvlJc w:val="left"/>
      <w:pPr>
        <w:ind w:left="5018" w:hanging="360"/>
      </w:pPr>
    </w:lvl>
    <w:lvl w:ilvl="5" w:tplc="0C0A001B" w:tentative="1">
      <w:start w:val="1"/>
      <w:numFmt w:val="lowerRoman"/>
      <w:lvlText w:val="%6."/>
      <w:lvlJc w:val="right"/>
      <w:pPr>
        <w:ind w:left="5738" w:hanging="180"/>
      </w:pPr>
    </w:lvl>
    <w:lvl w:ilvl="6" w:tplc="0C0A000F" w:tentative="1">
      <w:start w:val="1"/>
      <w:numFmt w:val="decimal"/>
      <w:lvlText w:val="%7."/>
      <w:lvlJc w:val="left"/>
      <w:pPr>
        <w:ind w:left="6458" w:hanging="360"/>
      </w:pPr>
    </w:lvl>
    <w:lvl w:ilvl="7" w:tplc="0C0A0019" w:tentative="1">
      <w:start w:val="1"/>
      <w:numFmt w:val="lowerLetter"/>
      <w:lvlText w:val="%8."/>
      <w:lvlJc w:val="left"/>
      <w:pPr>
        <w:ind w:left="7178" w:hanging="360"/>
      </w:pPr>
    </w:lvl>
    <w:lvl w:ilvl="8" w:tplc="0C0A001B" w:tentative="1">
      <w:start w:val="1"/>
      <w:numFmt w:val="lowerRoman"/>
      <w:lvlText w:val="%9."/>
      <w:lvlJc w:val="right"/>
      <w:pPr>
        <w:ind w:left="7898" w:hanging="180"/>
      </w:pPr>
    </w:lvl>
  </w:abstractNum>
  <w:abstractNum w:abstractNumId="13" w15:restartNumberingAfterBreak="0">
    <w:nsid w:val="2EF07149"/>
    <w:multiLevelType w:val="multilevel"/>
    <w:tmpl w:val="B308A92A"/>
    <w:lvl w:ilvl="0">
      <w:start w:val="1"/>
      <w:numFmt w:val="lowerLetter"/>
      <w:pStyle w:val="a"/>
      <w:lvlText w:val="%1)"/>
      <w:lvlJc w:val="left"/>
      <w:pPr>
        <w:tabs>
          <w:tab w:val="num" w:pos="0"/>
        </w:tabs>
        <w:ind w:left="480" w:hanging="480"/>
      </w:pPr>
      <w:rPr>
        <w:rFonts w:hint="default"/>
        <w:b/>
        <w:i w:val="0"/>
        <w:color w:val="0096FF" w:themeColor="accent2"/>
      </w:rPr>
    </w:lvl>
    <w:lvl w:ilvl="1">
      <w:start w:val="1"/>
      <w:numFmt w:val="lowerLetter"/>
      <w:lvlText w:val="%2)"/>
      <w:lvlJc w:val="left"/>
      <w:pPr>
        <w:tabs>
          <w:tab w:val="num" w:pos="720"/>
        </w:tabs>
        <w:ind w:left="1200" w:hanging="480"/>
      </w:pPr>
    </w:lvl>
    <w:lvl w:ilvl="2">
      <w:start w:val="1"/>
      <w:numFmt w:val="lowerLetter"/>
      <w:lvlText w:val="%3)"/>
      <w:lvlJc w:val="left"/>
      <w:pPr>
        <w:tabs>
          <w:tab w:val="num" w:pos="1440"/>
        </w:tabs>
        <w:ind w:left="1920" w:hanging="480"/>
      </w:pPr>
    </w:lvl>
    <w:lvl w:ilvl="3">
      <w:start w:val="1"/>
      <w:numFmt w:val="lowerLetter"/>
      <w:lvlText w:val="%4)"/>
      <w:lvlJc w:val="left"/>
      <w:pPr>
        <w:tabs>
          <w:tab w:val="num" w:pos="2160"/>
        </w:tabs>
        <w:ind w:left="2640" w:hanging="480"/>
      </w:pPr>
    </w:lvl>
    <w:lvl w:ilvl="4">
      <w:start w:val="1"/>
      <w:numFmt w:val="lowerLetter"/>
      <w:lvlText w:val="%5)"/>
      <w:lvlJc w:val="left"/>
      <w:pPr>
        <w:tabs>
          <w:tab w:val="num" w:pos="2880"/>
        </w:tabs>
        <w:ind w:left="3360" w:hanging="480"/>
      </w:pPr>
    </w:lvl>
    <w:lvl w:ilvl="5">
      <w:start w:val="1"/>
      <w:numFmt w:val="lowerLetter"/>
      <w:lvlText w:val="%6)"/>
      <w:lvlJc w:val="left"/>
      <w:pPr>
        <w:tabs>
          <w:tab w:val="num" w:pos="3600"/>
        </w:tabs>
        <w:ind w:left="4080" w:hanging="480"/>
      </w:pPr>
    </w:lvl>
    <w:lvl w:ilvl="6">
      <w:start w:val="1"/>
      <w:numFmt w:val="lowerLetter"/>
      <w:lvlText w:val="%7)"/>
      <w:lvlJc w:val="left"/>
      <w:pPr>
        <w:tabs>
          <w:tab w:val="num" w:pos="4320"/>
        </w:tabs>
        <w:ind w:left="4800" w:hanging="480"/>
      </w:pPr>
    </w:lvl>
    <w:lvl w:ilvl="7">
      <w:start w:val="1"/>
      <w:numFmt w:val="lowerLetter"/>
      <w:lvlText w:val="%8)"/>
      <w:lvlJc w:val="left"/>
      <w:pPr>
        <w:tabs>
          <w:tab w:val="num" w:pos="5040"/>
        </w:tabs>
        <w:ind w:left="5520" w:hanging="480"/>
      </w:pPr>
    </w:lvl>
    <w:lvl w:ilvl="8">
      <w:start w:val="1"/>
      <w:numFmt w:val="lowerLetter"/>
      <w:lvlText w:val="%9)"/>
      <w:lvlJc w:val="left"/>
      <w:pPr>
        <w:tabs>
          <w:tab w:val="num" w:pos="5760"/>
        </w:tabs>
        <w:ind w:left="6240" w:hanging="480"/>
      </w:pPr>
    </w:lvl>
  </w:abstractNum>
  <w:abstractNum w:abstractNumId="14" w15:restartNumberingAfterBreak="0">
    <w:nsid w:val="3E0513E7"/>
    <w:multiLevelType w:val="hybridMultilevel"/>
    <w:tmpl w:val="FB384626"/>
    <w:lvl w:ilvl="0" w:tplc="ADB45C90">
      <w:start w:val="1"/>
      <w:numFmt w:val="decimal"/>
      <w:pStyle w:val="NumTablas"/>
      <w:lvlText w:val="Tabla %1."/>
      <w:lvlJc w:val="left"/>
      <w:pPr>
        <w:ind w:left="4330" w:hanging="360"/>
      </w:pPr>
      <w:rPr>
        <w:rFonts w:cs="Times New Roman" w:hint="default"/>
      </w:rPr>
    </w:lvl>
    <w:lvl w:ilvl="1" w:tplc="0C0A0003">
      <w:start w:val="1"/>
      <w:numFmt w:val="lowerLetter"/>
      <w:lvlText w:val="%2."/>
      <w:lvlJc w:val="left"/>
      <w:pPr>
        <w:ind w:left="2999" w:hanging="360"/>
      </w:pPr>
    </w:lvl>
    <w:lvl w:ilvl="2" w:tplc="0C0A0005" w:tentative="1">
      <w:start w:val="1"/>
      <w:numFmt w:val="lowerRoman"/>
      <w:lvlText w:val="%3."/>
      <w:lvlJc w:val="right"/>
      <w:pPr>
        <w:ind w:left="3719" w:hanging="180"/>
      </w:pPr>
    </w:lvl>
    <w:lvl w:ilvl="3" w:tplc="0C0A0001" w:tentative="1">
      <w:start w:val="1"/>
      <w:numFmt w:val="decimal"/>
      <w:lvlText w:val="%4."/>
      <w:lvlJc w:val="left"/>
      <w:pPr>
        <w:ind w:left="4439" w:hanging="360"/>
      </w:pPr>
    </w:lvl>
    <w:lvl w:ilvl="4" w:tplc="0C0A0003" w:tentative="1">
      <w:start w:val="1"/>
      <w:numFmt w:val="lowerLetter"/>
      <w:lvlText w:val="%5."/>
      <w:lvlJc w:val="left"/>
      <w:pPr>
        <w:ind w:left="5159" w:hanging="360"/>
      </w:pPr>
    </w:lvl>
    <w:lvl w:ilvl="5" w:tplc="0C0A0005" w:tentative="1">
      <w:start w:val="1"/>
      <w:numFmt w:val="lowerRoman"/>
      <w:lvlText w:val="%6."/>
      <w:lvlJc w:val="right"/>
      <w:pPr>
        <w:ind w:left="5879" w:hanging="180"/>
      </w:pPr>
    </w:lvl>
    <w:lvl w:ilvl="6" w:tplc="0C0A0001" w:tentative="1">
      <w:start w:val="1"/>
      <w:numFmt w:val="decimal"/>
      <w:lvlText w:val="%7."/>
      <w:lvlJc w:val="left"/>
      <w:pPr>
        <w:ind w:left="6599" w:hanging="360"/>
      </w:pPr>
    </w:lvl>
    <w:lvl w:ilvl="7" w:tplc="0C0A0003" w:tentative="1">
      <w:start w:val="1"/>
      <w:numFmt w:val="lowerLetter"/>
      <w:lvlText w:val="%8."/>
      <w:lvlJc w:val="left"/>
      <w:pPr>
        <w:ind w:left="7319" w:hanging="360"/>
      </w:pPr>
    </w:lvl>
    <w:lvl w:ilvl="8" w:tplc="0C0A0005" w:tentative="1">
      <w:start w:val="1"/>
      <w:numFmt w:val="lowerRoman"/>
      <w:lvlText w:val="%9."/>
      <w:lvlJc w:val="right"/>
      <w:pPr>
        <w:ind w:left="8039" w:hanging="180"/>
      </w:pPr>
    </w:lvl>
  </w:abstractNum>
  <w:abstractNum w:abstractNumId="15" w15:restartNumberingAfterBreak="0">
    <w:nsid w:val="42BD0950"/>
    <w:multiLevelType w:val="multilevel"/>
    <w:tmpl w:val="A3D82EB0"/>
    <w:lvl w:ilvl="0">
      <w:start w:val="1"/>
      <w:numFmt w:val="decimal"/>
      <w:pStyle w:val="1"/>
      <w:lvlText w:val="%1."/>
      <w:lvlJc w:val="left"/>
      <w:pPr>
        <w:ind w:left="284" w:hanging="284"/>
      </w:pPr>
      <w:rPr>
        <w:rFonts w:ascii="Arial" w:hAnsi="Arial" w:hint="default"/>
        <w:b/>
        <w:i w:val="0"/>
        <w:color w:val="0096FF" w:themeColor="accent2"/>
      </w:rPr>
    </w:lvl>
    <w:lvl w:ilvl="1">
      <w:start w:val="1"/>
      <w:numFmt w:val="decimal"/>
      <w:lvlText w:val="%1.%2."/>
      <w:lvlJc w:val="left"/>
      <w:pPr>
        <w:ind w:left="792" w:hanging="508"/>
      </w:pPr>
      <w:rPr>
        <w:rFonts w:ascii="Arial" w:hAnsi="Arial" w:hint="default"/>
        <w:b/>
        <w:i w:val="0"/>
        <w:color w:val="0096FF" w:themeColor="accent2"/>
      </w:rPr>
    </w:lvl>
    <w:lvl w:ilvl="2">
      <w:start w:val="1"/>
      <w:numFmt w:val="decimal"/>
      <w:lvlText w:val="%1.%2.%3."/>
      <w:lvlJc w:val="left"/>
      <w:pPr>
        <w:ind w:left="1474" w:hanging="680"/>
      </w:pPr>
      <w:rPr>
        <w:rFonts w:ascii="Arial" w:hAnsi="Arial" w:hint="default"/>
        <w:b/>
        <w:i w:val="0"/>
        <w:color w:val="0096FF" w:themeColor="accent2"/>
      </w:rPr>
    </w:lvl>
    <w:lvl w:ilvl="3">
      <w:start w:val="1"/>
      <w:numFmt w:val="decimal"/>
      <w:lvlText w:val="%1.%2.%3.%4."/>
      <w:lvlJc w:val="left"/>
      <w:pPr>
        <w:ind w:left="2381" w:hanging="907"/>
      </w:pPr>
      <w:rPr>
        <w:rFonts w:ascii="Arial" w:hAnsi="Arial" w:hint="default"/>
        <w:b/>
        <w:i w:val="0"/>
        <w:color w:val="0096FF" w:themeColor="accent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A846B72"/>
    <w:multiLevelType w:val="hybridMultilevel"/>
    <w:tmpl w:val="771859AA"/>
    <w:lvl w:ilvl="0" w:tplc="4490DEE4">
      <w:start w:val="1"/>
      <w:numFmt w:val="decimal"/>
      <w:pStyle w:val="PieFoto"/>
      <w:lvlText w:val="Foto %1."/>
      <w:lvlJc w:val="left"/>
      <w:pPr>
        <w:ind w:left="360" w:hanging="360"/>
      </w:pPr>
      <w:rPr>
        <w:rFonts w:ascii="Arial" w:hAnsi="Arial" w:cs="Times New Roman" w:hint="default"/>
        <w:b w:val="0"/>
        <w:bCs w:val="0"/>
        <w:i w:val="0"/>
        <w:color w:val="0096FF" w:themeColor="accent2"/>
        <w:sz w:val="20"/>
        <w:szCs w:val="24"/>
        <w:lang w:val="e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BB946E5"/>
    <w:multiLevelType w:val="hybridMultilevel"/>
    <w:tmpl w:val="50C633BA"/>
    <w:lvl w:ilvl="0" w:tplc="E626DACE">
      <w:start w:val="2"/>
      <w:numFmt w:val="decimal"/>
      <w:lvlText w:val="%1."/>
      <w:lvlJc w:val="left"/>
      <w:pPr>
        <w:ind w:left="360" w:hanging="360"/>
      </w:pPr>
      <w:rPr>
        <w:rFonts w:ascii="Arial" w:hAnsi="Arial" w:cs="Arial" w:hint="default"/>
        <w:color w:val="auto"/>
        <w:sz w:val="22"/>
        <w:szCs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508E1D20"/>
    <w:multiLevelType w:val="multilevel"/>
    <w:tmpl w:val="A8CE7934"/>
    <w:lvl w:ilvl="0">
      <w:start w:val="1"/>
      <w:numFmt w:val="bullet"/>
      <w:pStyle w:val="Listamultinivel"/>
      <w:lvlText w:val=""/>
      <w:lvlJc w:val="left"/>
      <w:pPr>
        <w:ind w:left="360" w:hanging="360"/>
      </w:pPr>
      <w:rPr>
        <w:rFonts w:ascii="Symbol" w:hAnsi="Symbol" w:hint="default"/>
        <w:b/>
        <w:i w:val="0"/>
        <w:color w:val="auto"/>
      </w:rPr>
    </w:lvl>
    <w:lvl w:ilvl="1">
      <w:start w:val="1"/>
      <w:numFmt w:val="bullet"/>
      <w:lvlText w:val="o"/>
      <w:lvlJc w:val="left"/>
      <w:pPr>
        <w:tabs>
          <w:tab w:val="num" w:pos="397"/>
        </w:tabs>
        <w:ind w:left="397" w:hanging="199"/>
      </w:pPr>
      <w:rPr>
        <w:rFonts w:ascii="Courier New" w:hAnsi="Courier New" w:hint="default"/>
        <w:color w:val="006699"/>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1417F67"/>
    <w:multiLevelType w:val="multilevel"/>
    <w:tmpl w:val="DAB291C0"/>
    <w:numStyleLink w:val="Estilo1"/>
  </w:abstractNum>
  <w:abstractNum w:abstractNumId="20" w15:restartNumberingAfterBreak="0">
    <w:nsid w:val="58603392"/>
    <w:multiLevelType w:val="multilevel"/>
    <w:tmpl w:val="084E034E"/>
    <w:lvl w:ilvl="0">
      <w:start w:val="1"/>
      <w:numFmt w:val="decimal"/>
      <w:lvlText w:val="%1."/>
      <w:lvlJc w:val="left"/>
      <w:pPr>
        <w:ind w:left="4897"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529" w:hanging="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3764" w:hanging="504"/>
      </w:pPr>
    </w:lvl>
    <w:lvl w:ilvl="3">
      <w:start w:val="1"/>
      <w:numFmt w:val="decimal"/>
      <w:lvlText w:val="%1.%2.%3.%4."/>
      <w:lvlJc w:val="left"/>
      <w:pPr>
        <w:ind w:left="5042" w:hanging="64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ituloREE5"/>
      <w:lvlText w:val="%1.%2.%3.%4.%5."/>
      <w:lvlJc w:val="left"/>
      <w:pPr>
        <w:ind w:left="7052" w:hanging="792"/>
      </w:pPr>
      <w:rPr>
        <w:rFonts w:hint="default"/>
      </w:rPr>
    </w:lvl>
    <w:lvl w:ilvl="5">
      <w:start w:val="1"/>
      <w:numFmt w:val="decimal"/>
      <w:lvlText w:val="%1.%2.%3.%4.%5.%6."/>
      <w:lvlJc w:val="left"/>
      <w:pPr>
        <w:ind w:left="7556" w:hanging="936"/>
      </w:pPr>
      <w:rPr>
        <w:rFonts w:hint="default"/>
      </w:rPr>
    </w:lvl>
    <w:lvl w:ilvl="6">
      <w:start w:val="1"/>
      <w:numFmt w:val="decimal"/>
      <w:lvlText w:val="%1.%2.%3.%4.%5.%6.%7."/>
      <w:lvlJc w:val="left"/>
      <w:pPr>
        <w:ind w:left="8060" w:hanging="1080"/>
      </w:pPr>
      <w:rPr>
        <w:rFonts w:hint="default"/>
      </w:rPr>
    </w:lvl>
    <w:lvl w:ilvl="7">
      <w:start w:val="1"/>
      <w:numFmt w:val="decimal"/>
      <w:lvlText w:val="%1.%2.%3.%4.%5.%6.%7.%8."/>
      <w:lvlJc w:val="left"/>
      <w:pPr>
        <w:ind w:left="8564" w:hanging="1224"/>
      </w:pPr>
      <w:rPr>
        <w:rFonts w:hint="default"/>
      </w:rPr>
    </w:lvl>
    <w:lvl w:ilvl="8">
      <w:start w:val="1"/>
      <w:numFmt w:val="decimal"/>
      <w:lvlText w:val="%1.%2.%3.%4.%5.%6.%7.%8.%9."/>
      <w:lvlJc w:val="left"/>
      <w:pPr>
        <w:ind w:left="9140" w:hanging="1440"/>
      </w:pPr>
      <w:rPr>
        <w:rFonts w:hint="default"/>
      </w:rPr>
    </w:lvl>
  </w:abstractNum>
  <w:abstractNum w:abstractNumId="21" w15:restartNumberingAfterBreak="0">
    <w:nsid w:val="5BC71EA1"/>
    <w:multiLevelType w:val="hybridMultilevel"/>
    <w:tmpl w:val="1BEC783A"/>
    <w:lvl w:ilvl="0" w:tplc="D6483FE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CB9633D"/>
    <w:multiLevelType w:val="hybridMultilevel"/>
    <w:tmpl w:val="16E6DC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679B6B69"/>
    <w:multiLevelType w:val="hybridMultilevel"/>
    <w:tmpl w:val="D56AFA8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3D45D51"/>
    <w:multiLevelType w:val="hybridMultilevel"/>
    <w:tmpl w:val="0D0AB9F2"/>
    <w:lvl w:ilvl="0" w:tplc="B83C801A">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E387DFC"/>
    <w:multiLevelType w:val="multilevel"/>
    <w:tmpl w:val="A3905202"/>
    <w:lvl w:ilvl="0">
      <w:start w:val="1"/>
      <w:numFmt w:val="decimal"/>
      <w:lvlText w:val="%1."/>
      <w:lvlJc w:val="left"/>
      <w:pPr>
        <w:ind w:left="432" w:hanging="432"/>
      </w:p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num w:numId="1">
    <w:abstractNumId w:val="25"/>
  </w:num>
  <w:num w:numId="2">
    <w:abstractNumId w:val="18"/>
  </w:num>
  <w:num w:numId="3">
    <w:abstractNumId w:val="20"/>
  </w:num>
  <w:num w:numId="4">
    <w:abstractNumId w:val="14"/>
  </w:num>
  <w:num w:numId="5">
    <w:abstractNumId w:val="12"/>
  </w:num>
  <w:num w:numId="6">
    <w:abstractNumId w:val="16"/>
  </w:num>
  <w:num w:numId="7">
    <w:abstractNumId w:val="10"/>
  </w:num>
  <w:num w:numId="8">
    <w:abstractNumId w:val="19"/>
  </w:num>
  <w:num w:numId="9">
    <w:abstractNumId w:val="13"/>
  </w:num>
  <w:num w:numId="10">
    <w:abstractNumId w:val="15"/>
  </w:num>
  <w:num w:numId="11">
    <w:abstractNumId w:val="8"/>
  </w:num>
  <w:num w:numId="12">
    <w:abstractNumId w:val="3"/>
  </w:num>
  <w:num w:numId="13">
    <w:abstractNumId w:val="2"/>
  </w:num>
  <w:num w:numId="14">
    <w:abstractNumId w:val="1"/>
  </w:num>
  <w:num w:numId="15">
    <w:abstractNumId w:val="0"/>
  </w:num>
  <w:num w:numId="16">
    <w:abstractNumId w:val="9"/>
  </w:num>
  <w:num w:numId="17">
    <w:abstractNumId w:val="7"/>
  </w:num>
  <w:num w:numId="18">
    <w:abstractNumId w:val="6"/>
  </w:num>
  <w:num w:numId="19">
    <w:abstractNumId w:val="5"/>
  </w:num>
  <w:num w:numId="20">
    <w:abstractNumId w:val="4"/>
  </w:num>
  <w:num w:numId="21">
    <w:abstractNumId w:val="25"/>
  </w:num>
  <w:num w:numId="22">
    <w:abstractNumId w:val="25"/>
  </w:num>
  <w:num w:numId="23">
    <w:abstractNumId w:val="24"/>
  </w:num>
  <w:num w:numId="24">
    <w:abstractNumId w:val="23"/>
  </w:num>
  <w:num w:numId="25">
    <w:abstractNumId w:val="17"/>
  </w:num>
  <w:num w:numId="26">
    <w:abstractNumId w:val="11"/>
  </w:num>
  <w:num w:numId="27">
    <w:abstractNumId w:val="18"/>
  </w:num>
  <w:num w:numId="28">
    <w:abstractNumId w:val="22"/>
  </w:num>
  <w:num w:numId="29">
    <w:abstractNumId w:val="21"/>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ballero Martin, Marta">
    <w15:presenceInfo w15:providerId="AD" w15:userId="S::mcaballero@ree.es::088406a6-fbd4-4a3a-9320-64b6c93bf697"/>
  </w15:person>
  <w15:person w15:author="Madrid Garcia, Ruben">
    <w15:presenceInfo w15:providerId="AD" w15:userId="S::ruben.madrid@ree.es::2cc9e2a3-282b-47cc-8adb-5ad284764fd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trackRevisions/>
  <w:defaultTabStop w:val="720"/>
  <w:autoHyphenation/>
  <w:hyphenationZone w:val="992"/>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49D"/>
    <w:rsid w:val="000001B9"/>
    <w:rsid w:val="00002224"/>
    <w:rsid w:val="00002342"/>
    <w:rsid w:val="00002708"/>
    <w:rsid w:val="0000583E"/>
    <w:rsid w:val="000067B5"/>
    <w:rsid w:val="00007387"/>
    <w:rsid w:val="00011C8B"/>
    <w:rsid w:val="00012694"/>
    <w:rsid w:val="0001756D"/>
    <w:rsid w:val="0002111A"/>
    <w:rsid w:val="000223CA"/>
    <w:rsid w:val="00025ACC"/>
    <w:rsid w:val="00025EE6"/>
    <w:rsid w:val="0002616B"/>
    <w:rsid w:val="00027B24"/>
    <w:rsid w:val="00027FE7"/>
    <w:rsid w:val="00034A3E"/>
    <w:rsid w:val="00042A19"/>
    <w:rsid w:val="00045429"/>
    <w:rsid w:val="00045736"/>
    <w:rsid w:val="00045F99"/>
    <w:rsid w:val="0005074A"/>
    <w:rsid w:val="00051BBF"/>
    <w:rsid w:val="000609D7"/>
    <w:rsid w:val="000643CE"/>
    <w:rsid w:val="00064D82"/>
    <w:rsid w:val="00067819"/>
    <w:rsid w:val="000729F6"/>
    <w:rsid w:val="000754CB"/>
    <w:rsid w:val="00076521"/>
    <w:rsid w:val="000824DD"/>
    <w:rsid w:val="000824F4"/>
    <w:rsid w:val="0008273B"/>
    <w:rsid w:val="00086568"/>
    <w:rsid w:val="0008721D"/>
    <w:rsid w:val="00087614"/>
    <w:rsid w:val="000A0BFF"/>
    <w:rsid w:val="000A11CB"/>
    <w:rsid w:val="000A1FB0"/>
    <w:rsid w:val="000A2B11"/>
    <w:rsid w:val="000A2E63"/>
    <w:rsid w:val="000A4D8C"/>
    <w:rsid w:val="000A5B55"/>
    <w:rsid w:val="000B08CA"/>
    <w:rsid w:val="000B0C18"/>
    <w:rsid w:val="000B1D9B"/>
    <w:rsid w:val="000B20A9"/>
    <w:rsid w:val="000B2156"/>
    <w:rsid w:val="000B26AC"/>
    <w:rsid w:val="000B32AA"/>
    <w:rsid w:val="000B3413"/>
    <w:rsid w:val="000B446F"/>
    <w:rsid w:val="000B489D"/>
    <w:rsid w:val="000C002C"/>
    <w:rsid w:val="000C0F0D"/>
    <w:rsid w:val="000C14A5"/>
    <w:rsid w:val="000C186D"/>
    <w:rsid w:val="000C40D8"/>
    <w:rsid w:val="000C7BDA"/>
    <w:rsid w:val="000D006C"/>
    <w:rsid w:val="000D0A7C"/>
    <w:rsid w:val="000D3AD6"/>
    <w:rsid w:val="000D534F"/>
    <w:rsid w:val="000D6530"/>
    <w:rsid w:val="000D66F3"/>
    <w:rsid w:val="000D6EE7"/>
    <w:rsid w:val="000D7DD6"/>
    <w:rsid w:val="000E1572"/>
    <w:rsid w:val="000E1B75"/>
    <w:rsid w:val="000E4FF6"/>
    <w:rsid w:val="000F1161"/>
    <w:rsid w:val="00100007"/>
    <w:rsid w:val="0010002F"/>
    <w:rsid w:val="00100ED6"/>
    <w:rsid w:val="00101AE0"/>
    <w:rsid w:val="00111690"/>
    <w:rsid w:val="00112BC4"/>
    <w:rsid w:val="0011572C"/>
    <w:rsid w:val="00117D77"/>
    <w:rsid w:val="00122A8C"/>
    <w:rsid w:val="0012496A"/>
    <w:rsid w:val="001259B5"/>
    <w:rsid w:val="00130DA8"/>
    <w:rsid w:val="0013126B"/>
    <w:rsid w:val="001313ED"/>
    <w:rsid w:val="001322FC"/>
    <w:rsid w:val="00156797"/>
    <w:rsid w:val="00156865"/>
    <w:rsid w:val="0016036E"/>
    <w:rsid w:val="00161022"/>
    <w:rsid w:val="00162813"/>
    <w:rsid w:val="00164A08"/>
    <w:rsid w:val="00164C02"/>
    <w:rsid w:val="00166D69"/>
    <w:rsid w:val="00174269"/>
    <w:rsid w:val="00180AC4"/>
    <w:rsid w:val="0018412D"/>
    <w:rsid w:val="00185653"/>
    <w:rsid w:val="00185E21"/>
    <w:rsid w:val="00185EC7"/>
    <w:rsid w:val="00187EA9"/>
    <w:rsid w:val="00187FE8"/>
    <w:rsid w:val="001917C7"/>
    <w:rsid w:val="00192A29"/>
    <w:rsid w:val="00195868"/>
    <w:rsid w:val="00197EC3"/>
    <w:rsid w:val="001A2537"/>
    <w:rsid w:val="001A7006"/>
    <w:rsid w:val="001A7943"/>
    <w:rsid w:val="001B00C7"/>
    <w:rsid w:val="001B05DF"/>
    <w:rsid w:val="001B37D0"/>
    <w:rsid w:val="001B5B24"/>
    <w:rsid w:val="001B7D56"/>
    <w:rsid w:val="001C1ACA"/>
    <w:rsid w:val="001C3FDA"/>
    <w:rsid w:val="001C599C"/>
    <w:rsid w:val="001C745F"/>
    <w:rsid w:val="001D0F49"/>
    <w:rsid w:val="001D1A4B"/>
    <w:rsid w:val="001D5871"/>
    <w:rsid w:val="001D5B3F"/>
    <w:rsid w:val="001D7DC2"/>
    <w:rsid w:val="001E12C3"/>
    <w:rsid w:val="001E12CD"/>
    <w:rsid w:val="001E1427"/>
    <w:rsid w:val="001E2079"/>
    <w:rsid w:val="001E496C"/>
    <w:rsid w:val="001E5876"/>
    <w:rsid w:val="001E76BB"/>
    <w:rsid w:val="001F00B8"/>
    <w:rsid w:val="001F2627"/>
    <w:rsid w:val="001F3026"/>
    <w:rsid w:val="001F303D"/>
    <w:rsid w:val="001F3CF1"/>
    <w:rsid w:val="001F3EAD"/>
    <w:rsid w:val="001F416A"/>
    <w:rsid w:val="001F5A69"/>
    <w:rsid w:val="001F7020"/>
    <w:rsid w:val="001F7237"/>
    <w:rsid w:val="00200074"/>
    <w:rsid w:val="00200510"/>
    <w:rsid w:val="00201C03"/>
    <w:rsid w:val="002069C6"/>
    <w:rsid w:val="00210C39"/>
    <w:rsid w:val="002118C3"/>
    <w:rsid w:val="00214AC4"/>
    <w:rsid w:val="00216293"/>
    <w:rsid w:val="00220723"/>
    <w:rsid w:val="00225151"/>
    <w:rsid w:val="00226947"/>
    <w:rsid w:val="0023051B"/>
    <w:rsid w:val="00231A89"/>
    <w:rsid w:val="0023546D"/>
    <w:rsid w:val="00237677"/>
    <w:rsid w:val="00240DC1"/>
    <w:rsid w:val="002433B3"/>
    <w:rsid w:val="00244839"/>
    <w:rsid w:val="00245455"/>
    <w:rsid w:val="002460E1"/>
    <w:rsid w:val="002466BB"/>
    <w:rsid w:val="00250FF3"/>
    <w:rsid w:val="002543A1"/>
    <w:rsid w:val="00255FE3"/>
    <w:rsid w:val="002563B4"/>
    <w:rsid w:val="0026138C"/>
    <w:rsid w:val="0026508D"/>
    <w:rsid w:val="00265FD6"/>
    <w:rsid w:val="00266906"/>
    <w:rsid w:val="00266B09"/>
    <w:rsid w:val="00274952"/>
    <w:rsid w:val="0027603F"/>
    <w:rsid w:val="002760B3"/>
    <w:rsid w:val="00276E14"/>
    <w:rsid w:val="0027799B"/>
    <w:rsid w:val="00277C4A"/>
    <w:rsid w:val="0028074F"/>
    <w:rsid w:val="002827DC"/>
    <w:rsid w:val="00290263"/>
    <w:rsid w:val="002907B8"/>
    <w:rsid w:val="00291847"/>
    <w:rsid w:val="0029322C"/>
    <w:rsid w:val="002938FA"/>
    <w:rsid w:val="002964A0"/>
    <w:rsid w:val="00296D82"/>
    <w:rsid w:val="0029782A"/>
    <w:rsid w:val="002A27F5"/>
    <w:rsid w:val="002A3530"/>
    <w:rsid w:val="002A47E6"/>
    <w:rsid w:val="002A5D8A"/>
    <w:rsid w:val="002A60D5"/>
    <w:rsid w:val="002A75D5"/>
    <w:rsid w:val="002B27E9"/>
    <w:rsid w:val="002B334D"/>
    <w:rsid w:val="002B71C7"/>
    <w:rsid w:val="002C2FDB"/>
    <w:rsid w:val="002C47C7"/>
    <w:rsid w:val="002C4B14"/>
    <w:rsid w:val="002C6CC3"/>
    <w:rsid w:val="002D02F5"/>
    <w:rsid w:val="002E2A66"/>
    <w:rsid w:val="002E2AF9"/>
    <w:rsid w:val="002E6CE2"/>
    <w:rsid w:val="002F1E70"/>
    <w:rsid w:val="002F42B2"/>
    <w:rsid w:val="002F44BA"/>
    <w:rsid w:val="002F55FE"/>
    <w:rsid w:val="002F602F"/>
    <w:rsid w:val="002F67F0"/>
    <w:rsid w:val="002F7D26"/>
    <w:rsid w:val="00301AF1"/>
    <w:rsid w:val="00303684"/>
    <w:rsid w:val="00303824"/>
    <w:rsid w:val="003038BC"/>
    <w:rsid w:val="00304331"/>
    <w:rsid w:val="00315847"/>
    <w:rsid w:val="00316310"/>
    <w:rsid w:val="003225FB"/>
    <w:rsid w:val="00323B47"/>
    <w:rsid w:val="0032490A"/>
    <w:rsid w:val="00325B47"/>
    <w:rsid w:val="00331547"/>
    <w:rsid w:val="00333CB4"/>
    <w:rsid w:val="00335D23"/>
    <w:rsid w:val="00336540"/>
    <w:rsid w:val="00345275"/>
    <w:rsid w:val="003461D5"/>
    <w:rsid w:val="00346A52"/>
    <w:rsid w:val="00346F18"/>
    <w:rsid w:val="00350454"/>
    <w:rsid w:val="00351D60"/>
    <w:rsid w:val="00351DF4"/>
    <w:rsid w:val="00351F32"/>
    <w:rsid w:val="003522E0"/>
    <w:rsid w:val="00355D22"/>
    <w:rsid w:val="00362FFB"/>
    <w:rsid w:val="0036344C"/>
    <w:rsid w:val="00364D7F"/>
    <w:rsid w:val="00365EEA"/>
    <w:rsid w:val="00366240"/>
    <w:rsid w:val="0037221A"/>
    <w:rsid w:val="0037429D"/>
    <w:rsid w:val="00375A2B"/>
    <w:rsid w:val="00377729"/>
    <w:rsid w:val="003778B1"/>
    <w:rsid w:val="00381CCE"/>
    <w:rsid w:val="00383171"/>
    <w:rsid w:val="00384D8A"/>
    <w:rsid w:val="00385A83"/>
    <w:rsid w:val="00385FBD"/>
    <w:rsid w:val="003912ED"/>
    <w:rsid w:val="00393B1E"/>
    <w:rsid w:val="00393CCB"/>
    <w:rsid w:val="0039678D"/>
    <w:rsid w:val="00397A23"/>
    <w:rsid w:val="00397D1E"/>
    <w:rsid w:val="003A30D9"/>
    <w:rsid w:val="003A66A4"/>
    <w:rsid w:val="003A7247"/>
    <w:rsid w:val="003A7DDE"/>
    <w:rsid w:val="003B1E09"/>
    <w:rsid w:val="003B1E84"/>
    <w:rsid w:val="003B3464"/>
    <w:rsid w:val="003B3BEE"/>
    <w:rsid w:val="003B5FA1"/>
    <w:rsid w:val="003B687F"/>
    <w:rsid w:val="003C00E4"/>
    <w:rsid w:val="003C3197"/>
    <w:rsid w:val="003D1400"/>
    <w:rsid w:val="003D4ED2"/>
    <w:rsid w:val="003D507F"/>
    <w:rsid w:val="003D7864"/>
    <w:rsid w:val="003D7CE7"/>
    <w:rsid w:val="003D7E66"/>
    <w:rsid w:val="003E04AA"/>
    <w:rsid w:val="003E1235"/>
    <w:rsid w:val="003E134B"/>
    <w:rsid w:val="003E141E"/>
    <w:rsid w:val="003E1A79"/>
    <w:rsid w:val="003E2D9D"/>
    <w:rsid w:val="003F1EB2"/>
    <w:rsid w:val="003F227E"/>
    <w:rsid w:val="003F2BE6"/>
    <w:rsid w:val="003F442F"/>
    <w:rsid w:val="003F4F2E"/>
    <w:rsid w:val="004028D6"/>
    <w:rsid w:val="00402AA6"/>
    <w:rsid w:val="00404109"/>
    <w:rsid w:val="004042C8"/>
    <w:rsid w:val="00404975"/>
    <w:rsid w:val="00404A87"/>
    <w:rsid w:val="004070EE"/>
    <w:rsid w:val="0040740D"/>
    <w:rsid w:val="00407CD8"/>
    <w:rsid w:val="004134B2"/>
    <w:rsid w:val="00420DF7"/>
    <w:rsid w:val="004225E8"/>
    <w:rsid w:val="004228E4"/>
    <w:rsid w:val="00423599"/>
    <w:rsid w:val="00424C1D"/>
    <w:rsid w:val="004258EA"/>
    <w:rsid w:val="0043728B"/>
    <w:rsid w:val="004373AD"/>
    <w:rsid w:val="004426F2"/>
    <w:rsid w:val="00452343"/>
    <w:rsid w:val="00453785"/>
    <w:rsid w:val="00454C14"/>
    <w:rsid w:val="004573AD"/>
    <w:rsid w:val="00461740"/>
    <w:rsid w:val="004627CC"/>
    <w:rsid w:val="00464A0D"/>
    <w:rsid w:val="0046577F"/>
    <w:rsid w:val="00466D0B"/>
    <w:rsid w:val="0046715A"/>
    <w:rsid w:val="00473EF1"/>
    <w:rsid w:val="0047474C"/>
    <w:rsid w:val="004751F6"/>
    <w:rsid w:val="0047643C"/>
    <w:rsid w:val="00482DA1"/>
    <w:rsid w:val="0048305E"/>
    <w:rsid w:val="00484CF6"/>
    <w:rsid w:val="00491456"/>
    <w:rsid w:val="00496281"/>
    <w:rsid w:val="004A015B"/>
    <w:rsid w:val="004A1C3A"/>
    <w:rsid w:val="004A37FC"/>
    <w:rsid w:val="004A7504"/>
    <w:rsid w:val="004B22C4"/>
    <w:rsid w:val="004B2EB5"/>
    <w:rsid w:val="004B3180"/>
    <w:rsid w:val="004B39FD"/>
    <w:rsid w:val="004B6B3E"/>
    <w:rsid w:val="004B7114"/>
    <w:rsid w:val="004C0E96"/>
    <w:rsid w:val="004C4C71"/>
    <w:rsid w:val="004C5505"/>
    <w:rsid w:val="004C59BA"/>
    <w:rsid w:val="004C5AAB"/>
    <w:rsid w:val="004C5DE7"/>
    <w:rsid w:val="004C6B50"/>
    <w:rsid w:val="004C7DAA"/>
    <w:rsid w:val="004D1E96"/>
    <w:rsid w:val="004D2700"/>
    <w:rsid w:val="004D636D"/>
    <w:rsid w:val="004D7C8C"/>
    <w:rsid w:val="004E02B2"/>
    <w:rsid w:val="004E13EE"/>
    <w:rsid w:val="004E29B3"/>
    <w:rsid w:val="004E3700"/>
    <w:rsid w:val="004E43F2"/>
    <w:rsid w:val="004E774C"/>
    <w:rsid w:val="004F36F7"/>
    <w:rsid w:val="00500E22"/>
    <w:rsid w:val="00503207"/>
    <w:rsid w:val="005037F1"/>
    <w:rsid w:val="00504F31"/>
    <w:rsid w:val="005070DD"/>
    <w:rsid w:val="00517D1A"/>
    <w:rsid w:val="005204AE"/>
    <w:rsid w:val="00521B75"/>
    <w:rsid w:val="005244FF"/>
    <w:rsid w:val="00525E3F"/>
    <w:rsid w:val="00527EB8"/>
    <w:rsid w:val="005346D1"/>
    <w:rsid w:val="00540B49"/>
    <w:rsid w:val="00540BFC"/>
    <w:rsid w:val="00540F7A"/>
    <w:rsid w:val="0054282A"/>
    <w:rsid w:val="00544345"/>
    <w:rsid w:val="00544E95"/>
    <w:rsid w:val="005461B6"/>
    <w:rsid w:val="00546433"/>
    <w:rsid w:val="005466E4"/>
    <w:rsid w:val="00546ED6"/>
    <w:rsid w:val="005474CE"/>
    <w:rsid w:val="00547754"/>
    <w:rsid w:val="0054788F"/>
    <w:rsid w:val="00556BB0"/>
    <w:rsid w:val="00560316"/>
    <w:rsid w:val="00560FD1"/>
    <w:rsid w:val="00563305"/>
    <w:rsid w:val="005661BC"/>
    <w:rsid w:val="00574AE4"/>
    <w:rsid w:val="00574F4B"/>
    <w:rsid w:val="00575550"/>
    <w:rsid w:val="00576F96"/>
    <w:rsid w:val="00582199"/>
    <w:rsid w:val="005822BA"/>
    <w:rsid w:val="00582A44"/>
    <w:rsid w:val="00583225"/>
    <w:rsid w:val="0058325B"/>
    <w:rsid w:val="00590677"/>
    <w:rsid w:val="00590D07"/>
    <w:rsid w:val="00594F0B"/>
    <w:rsid w:val="005954BF"/>
    <w:rsid w:val="00595ED9"/>
    <w:rsid w:val="00596A78"/>
    <w:rsid w:val="00597DEA"/>
    <w:rsid w:val="005A0EE6"/>
    <w:rsid w:val="005B10C8"/>
    <w:rsid w:val="005B1E68"/>
    <w:rsid w:val="005B2C94"/>
    <w:rsid w:val="005B2EDF"/>
    <w:rsid w:val="005B6F88"/>
    <w:rsid w:val="005C02D0"/>
    <w:rsid w:val="005C0998"/>
    <w:rsid w:val="005C33F6"/>
    <w:rsid w:val="005C46FD"/>
    <w:rsid w:val="005C503C"/>
    <w:rsid w:val="005C5436"/>
    <w:rsid w:val="005C619D"/>
    <w:rsid w:val="005D168C"/>
    <w:rsid w:val="005D4D79"/>
    <w:rsid w:val="005E0E0E"/>
    <w:rsid w:val="005E2A8E"/>
    <w:rsid w:val="005E6E97"/>
    <w:rsid w:val="005F0578"/>
    <w:rsid w:val="005F1314"/>
    <w:rsid w:val="005F2D8E"/>
    <w:rsid w:val="005F6890"/>
    <w:rsid w:val="005F6A1A"/>
    <w:rsid w:val="0060041C"/>
    <w:rsid w:val="00603DBC"/>
    <w:rsid w:val="0060656A"/>
    <w:rsid w:val="006066DD"/>
    <w:rsid w:val="00606E57"/>
    <w:rsid w:val="0061088E"/>
    <w:rsid w:val="00614021"/>
    <w:rsid w:val="00614E6A"/>
    <w:rsid w:val="006152C5"/>
    <w:rsid w:val="00615AF8"/>
    <w:rsid w:val="00615DBA"/>
    <w:rsid w:val="006166D5"/>
    <w:rsid w:val="00622F0A"/>
    <w:rsid w:val="0062408C"/>
    <w:rsid w:val="0062439D"/>
    <w:rsid w:val="00624B3C"/>
    <w:rsid w:val="00624EF8"/>
    <w:rsid w:val="00625936"/>
    <w:rsid w:val="00625F46"/>
    <w:rsid w:val="006311E8"/>
    <w:rsid w:val="00634AED"/>
    <w:rsid w:val="00636EBE"/>
    <w:rsid w:val="00636F39"/>
    <w:rsid w:val="006404D1"/>
    <w:rsid w:val="00641036"/>
    <w:rsid w:val="006439FA"/>
    <w:rsid w:val="00644863"/>
    <w:rsid w:val="00644CD8"/>
    <w:rsid w:val="00647926"/>
    <w:rsid w:val="00650564"/>
    <w:rsid w:val="00650F5B"/>
    <w:rsid w:val="00651B18"/>
    <w:rsid w:val="0065550C"/>
    <w:rsid w:val="00655B06"/>
    <w:rsid w:val="00656475"/>
    <w:rsid w:val="00657AE1"/>
    <w:rsid w:val="00657B2A"/>
    <w:rsid w:val="00657BC0"/>
    <w:rsid w:val="00660781"/>
    <w:rsid w:val="006649BC"/>
    <w:rsid w:val="006649FA"/>
    <w:rsid w:val="0067081C"/>
    <w:rsid w:val="006725E2"/>
    <w:rsid w:val="00672849"/>
    <w:rsid w:val="00676544"/>
    <w:rsid w:val="006767A3"/>
    <w:rsid w:val="00680836"/>
    <w:rsid w:val="00681915"/>
    <w:rsid w:val="00684E82"/>
    <w:rsid w:val="0068658D"/>
    <w:rsid w:val="00686BB1"/>
    <w:rsid w:val="006902F1"/>
    <w:rsid w:val="0069064E"/>
    <w:rsid w:val="0069208C"/>
    <w:rsid w:val="00694B49"/>
    <w:rsid w:val="00695F05"/>
    <w:rsid w:val="006A3A82"/>
    <w:rsid w:val="006A702D"/>
    <w:rsid w:val="006B2D96"/>
    <w:rsid w:val="006B38EC"/>
    <w:rsid w:val="006B3A3C"/>
    <w:rsid w:val="006B4603"/>
    <w:rsid w:val="006C14F9"/>
    <w:rsid w:val="006C3591"/>
    <w:rsid w:val="006C5C87"/>
    <w:rsid w:val="006C6B41"/>
    <w:rsid w:val="006C6F48"/>
    <w:rsid w:val="006C6FDC"/>
    <w:rsid w:val="006D0BB6"/>
    <w:rsid w:val="006D2BAA"/>
    <w:rsid w:val="006D595B"/>
    <w:rsid w:val="006D6701"/>
    <w:rsid w:val="006E5223"/>
    <w:rsid w:val="006E5B01"/>
    <w:rsid w:val="006F04E9"/>
    <w:rsid w:val="006F3194"/>
    <w:rsid w:val="006F50A3"/>
    <w:rsid w:val="006F7B1B"/>
    <w:rsid w:val="007017B7"/>
    <w:rsid w:val="00705DD0"/>
    <w:rsid w:val="00705FF8"/>
    <w:rsid w:val="007071B8"/>
    <w:rsid w:val="00710C54"/>
    <w:rsid w:val="0071115D"/>
    <w:rsid w:val="00712AB8"/>
    <w:rsid w:val="00712D8E"/>
    <w:rsid w:val="007144FC"/>
    <w:rsid w:val="00714C8B"/>
    <w:rsid w:val="00714F4A"/>
    <w:rsid w:val="00714FDC"/>
    <w:rsid w:val="007207F4"/>
    <w:rsid w:val="00721731"/>
    <w:rsid w:val="00723025"/>
    <w:rsid w:val="00723EF1"/>
    <w:rsid w:val="007256CA"/>
    <w:rsid w:val="00726949"/>
    <w:rsid w:val="0073567A"/>
    <w:rsid w:val="007439E1"/>
    <w:rsid w:val="0074492B"/>
    <w:rsid w:val="0074568D"/>
    <w:rsid w:val="00746703"/>
    <w:rsid w:val="00750A9E"/>
    <w:rsid w:val="00751AC1"/>
    <w:rsid w:val="007525ED"/>
    <w:rsid w:val="00755A42"/>
    <w:rsid w:val="00761D43"/>
    <w:rsid w:val="0076218B"/>
    <w:rsid w:val="007672E9"/>
    <w:rsid w:val="007712B0"/>
    <w:rsid w:val="007713C8"/>
    <w:rsid w:val="007718BF"/>
    <w:rsid w:val="007752C9"/>
    <w:rsid w:val="00775A83"/>
    <w:rsid w:val="00775E54"/>
    <w:rsid w:val="00775FC8"/>
    <w:rsid w:val="00776494"/>
    <w:rsid w:val="00776D58"/>
    <w:rsid w:val="00776DEE"/>
    <w:rsid w:val="00776F37"/>
    <w:rsid w:val="007771BB"/>
    <w:rsid w:val="0078170F"/>
    <w:rsid w:val="007828A4"/>
    <w:rsid w:val="00784ACC"/>
    <w:rsid w:val="00784D58"/>
    <w:rsid w:val="007859DB"/>
    <w:rsid w:val="007865DD"/>
    <w:rsid w:val="00790825"/>
    <w:rsid w:val="00791105"/>
    <w:rsid w:val="00791676"/>
    <w:rsid w:val="00794841"/>
    <w:rsid w:val="00794D94"/>
    <w:rsid w:val="007A101E"/>
    <w:rsid w:val="007A6369"/>
    <w:rsid w:val="007B0432"/>
    <w:rsid w:val="007B09A2"/>
    <w:rsid w:val="007B162C"/>
    <w:rsid w:val="007B2A43"/>
    <w:rsid w:val="007B4956"/>
    <w:rsid w:val="007B5154"/>
    <w:rsid w:val="007B5CDE"/>
    <w:rsid w:val="007B6B56"/>
    <w:rsid w:val="007B6EC9"/>
    <w:rsid w:val="007C248B"/>
    <w:rsid w:val="007C4221"/>
    <w:rsid w:val="007C42D3"/>
    <w:rsid w:val="007D0B18"/>
    <w:rsid w:val="007D0FFF"/>
    <w:rsid w:val="007D17AF"/>
    <w:rsid w:val="007D5169"/>
    <w:rsid w:val="007D54D1"/>
    <w:rsid w:val="007D55D7"/>
    <w:rsid w:val="007D6C87"/>
    <w:rsid w:val="007D6F27"/>
    <w:rsid w:val="007E0923"/>
    <w:rsid w:val="007E2F87"/>
    <w:rsid w:val="007E34D1"/>
    <w:rsid w:val="007E5116"/>
    <w:rsid w:val="007E7BA1"/>
    <w:rsid w:val="007F0748"/>
    <w:rsid w:val="007F0A64"/>
    <w:rsid w:val="007F2EE5"/>
    <w:rsid w:val="007F373B"/>
    <w:rsid w:val="007F4F5E"/>
    <w:rsid w:val="007F5A3D"/>
    <w:rsid w:val="007F622D"/>
    <w:rsid w:val="007F7586"/>
    <w:rsid w:val="00800524"/>
    <w:rsid w:val="00801596"/>
    <w:rsid w:val="008047F5"/>
    <w:rsid w:val="00805EE2"/>
    <w:rsid w:val="008064B1"/>
    <w:rsid w:val="00811685"/>
    <w:rsid w:val="00814210"/>
    <w:rsid w:val="0081764B"/>
    <w:rsid w:val="008179B4"/>
    <w:rsid w:val="00820E6F"/>
    <w:rsid w:val="00822148"/>
    <w:rsid w:val="00823E01"/>
    <w:rsid w:val="00825B88"/>
    <w:rsid w:val="00834773"/>
    <w:rsid w:val="00845A68"/>
    <w:rsid w:val="00850F90"/>
    <w:rsid w:val="008511BF"/>
    <w:rsid w:val="0085181C"/>
    <w:rsid w:val="00853F37"/>
    <w:rsid w:val="0085618C"/>
    <w:rsid w:val="0085799D"/>
    <w:rsid w:val="00857CBC"/>
    <w:rsid w:val="00860D29"/>
    <w:rsid w:val="008620B4"/>
    <w:rsid w:val="00862578"/>
    <w:rsid w:val="00863660"/>
    <w:rsid w:val="0086674B"/>
    <w:rsid w:val="00866951"/>
    <w:rsid w:val="00866B17"/>
    <w:rsid w:val="0087334B"/>
    <w:rsid w:val="00873CA3"/>
    <w:rsid w:val="008740A1"/>
    <w:rsid w:val="00875AB6"/>
    <w:rsid w:val="008768A7"/>
    <w:rsid w:val="0087789C"/>
    <w:rsid w:val="008801E8"/>
    <w:rsid w:val="008931F6"/>
    <w:rsid w:val="00895165"/>
    <w:rsid w:val="00895F20"/>
    <w:rsid w:val="008A1FB5"/>
    <w:rsid w:val="008A280F"/>
    <w:rsid w:val="008A2FBB"/>
    <w:rsid w:val="008A3290"/>
    <w:rsid w:val="008A356A"/>
    <w:rsid w:val="008A3BE5"/>
    <w:rsid w:val="008A3CE0"/>
    <w:rsid w:val="008A5CFD"/>
    <w:rsid w:val="008B353D"/>
    <w:rsid w:val="008B3D7C"/>
    <w:rsid w:val="008B4319"/>
    <w:rsid w:val="008B43E9"/>
    <w:rsid w:val="008B7A01"/>
    <w:rsid w:val="008C0554"/>
    <w:rsid w:val="008C3460"/>
    <w:rsid w:val="008C35B6"/>
    <w:rsid w:val="008C49FD"/>
    <w:rsid w:val="008C70BE"/>
    <w:rsid w:val="008C777B"/>
    <w:rsid w:val="008D138C"/>
    <w:rsid w:val="008D562D"/>
    <w:rsid w:val="008D680A"/>
    <w:rsid w:val="008D6863"/>
    <w:rsid w:val="008E3096"/>
    <w:rsid w:val="008E337C"/>
    <w:rsid w:val="008E6836"/>
    <w:rsid w:val="008F1D86"/>
    <w:rsid w:val="008F2C25"/>
    <w:rsid w:val="008F3967"/>
    <w:rsid w:val="008F3FAD"/>
    <w:rsid w:val="008F54FD"/>
    <w:rsid w:val="008F5CDE"/>
    <w:rsid w:val="008F7803"/>
    <w:rsid w:val="008F79F5"/>
    <w:rsid w:val="00900076"/>
    <w:rsid w:val="0090180A"/>
    <w:rsid w:val="00904B2B"/>
    <w:rsid w:val="009061DA"/>
    <w:rsid w:val="009071B9"/>
    <w:rsid w:val="009158C6"/>
    <w:rsid w:val="00916142"/>
    <w:rsid w:val="009167F1"/>
    <w:rsid w:val="00920680"/>
    <w:rsid w:val="009217A1"/>
    <w:rsid w:val="009229A6"/>
    <w:rsid w:val="00922A97"/>
    <w:rsid w:val="00922C0B"/>
    <w:rsid w:val="00926C20"/>
    <w:rsid w:val="0092707F"/>
    <w:rsid w:val="00933E2F"/>
    <w:rsid w:val="009341B1"/>
    <w:rsid w:val="00936011"/>
    <w:rsid w:val="0093727A"/>
    <w:rsid w:val="00940DF8"/>
    <w:rsid w:val="00941055"/>
    <w:rsid w:val="009415FF"/>
    <w:rsid w:val="00943F29"/>
    <w:rsid w:val="009553F8"/>
    <w:rsid w:val="009562E0"/>
    <w:rsid w:val="00957AC8"/>
    <w:rsid w:val="00957FAA"/>
    <w:rsid w:val="009600BD"/>
    <w:rsid w:val="00966EB6"/>
    <w:rsid w:val="009679B4"/>
    <w:rsid w:val="009705E3"/>
    <w:rsid w:val="00970FBB"/>
    <w:rsid w:val="0097293B"/>
    <w:rsid w:val="00972C67"/>
    <w:rsid w:val="00973F32"/>
    <w:rsid w:val="00974028"/>
    <w:rsid w:val="00974C0E"/>
    <w:rsid w:val="0097655A"/>
    <w:rsid w:val="00984CFB"/>
    <w:rsid w:val="009877B7"/>
    <w:rsid w:val="00987C42"/>
    <w:rsid w:val="009912F6"/>
    <w:rsid w:val="00997167"/>
    <w:rsid w:val="0099725C"/>
    <w:rsid w:val="009A020E"/>
    <w:rsid w:val="009A21A5"/>
    <w:rsid w:val="009A3308"/>
    <w:rsid w:val="009A54C1"/>
    <w:rsid w:val="009A5839"/>
    <w:rsid w:val="009A6139"/>
    <w:rsid w:val="009B0B35"/>
    <w:rsid w:val="009B10E2"/>
    <w:rsid w:val="009B2A65"/>
    <w:rsid w:val="009B4CB7"/>
    <w:rsid w:val="009C08F3"/>
    <w:rsid w:val="009C4317"/>
    <w:rsid w:val="009C6433"/>
    <w:rsid w:val="009C710B"/>
    <w:rsid w:val="009C79C0"/>
    <w:rsid w:val="009D4485"/>
    <w:rsid w:val="009D59D3"/>
    <w:rsid w:val="009D767B"/>
    <w:rsid w:val="009D7E76"/>
    <w:rsid w:val="009E323F"/>
    <w:rsid w:val="009E3E7E"/>
    <w:rsid w:val="009E66A7"/>
    <w:rsid w:val="009F13F5"/>
    <w:rsid w:val="009F14DE"/>
    <w:rsid w:val="009F26AF"/>
    <w:rsid w:val="009F6580"/>
    <w:rsid w:val="009F7BAF"/>
    <w:rsid w:val="00A00582"/>
    <w:rsid w:val="00A00A4E"/>
    <w:rsid w:val="00A031D7"/>
    <w:rsid w:val="00A03BBE"/>
    <w:rsid w:val="00A10146"/>
    <w:rsid w:val="00A12867"/>
    <w:rsid w:val="00A148BF"/>
    <w:rsid w:val="00A1680F"/>
    <w:rsid w:val="00A2025C"/>
    <w:rsid w:val="00A22691"/>
    <w:rsid w:val="00A24227"/>
    <w:rsid w:val="00A26060"/>
    <w:rsid w:val="00A2724F"/>
    <w:rsid w:val="00A30EBA"/>
    <w:rsid w:val="00A31DF4"/>
    <w:rsid w:val="00A33C51"/>
    <w:rsid w:val="00A36EC2"/>
    <w:rsid w:val="00A41772"/>
    <w:rsid w:val="00A43D7B"/>
    <w:rsid w:val="00A4420B"/>
    <w:rsid w:val="00A44D99"/>
    <w:rsid w:val="00A45124"/>
    <w:rsid w:val="00A45F86"/>
    <w:rsid w:val="00A463CE"/>
    <w:rsid w:val="00A46A2B"/>
    <w:rsid w:val="00A4726A"/>
    <w:rsid w:val="00A502BB"/>
    <w:rsid w:val="00A504A8"/>
    <w:rsid w:val="00A523D8"/>
    <w:rsid w:val="00A53002"/>
    <w:rsid w:val="00A538CA"/>
    <w:rsid w:val="00A560D6"/>
    <w:rsid w:val="00A6288D"/>
    <w:rsid w:val="00A67CEB"/>
    <w:rsid w:val="00A71F56"/>
    <w:rsid w:val="00A72316"/>
    <w:rsid w:val="00A725CC"/>
    <w:rsid w:val="00A7322B"/>
    <w:rsid w:val="00A74C16"/>
    <w:rsid w:val="00A762DD"/>
    <w:rsid w:val="00A77C5E"/>
    <w:rsid w:val="00A805A5"/>
    <w:rsid w:val="00A80B04"/>
    <w:rsid w:val="00A86936"/>
    <w:rsid w:val="00A87E58"/>
    <w:rsid w:val="00A87FFE"/>
    <w:rsid w:val="00A94D21"/>
    <w:rsid w:val="00A96620"/>
    <w:rsid w:val="00A96B76"/>
    <w:rsid w:val="00AA0C35"/>
    <w:rsid w:val="00AA18BE"/>
    <w:rsid w:val="00AA1A3E"/>
    <w:rsid w:val="00AA4BD4"/>
    <w:rsid w:val="00AA540F"/>
    <w:rsid w:val="00AA61E5"/>
    <w:rsid w:val="00AA6745"/>
    <w:rsid w:val="00AB258E"/>
    <w:rsid w:val="00AB6D82"/>
    <w:rsid w:val="00AB7FA1"/>
    <w:rsid w:val="00AB7FAD"/>
    <w:rsid w:val="00AC7471"/>
    <w:rsid w:val="00AC7B5C"/>
    <w:rsid w:val="00AD2402"/>
    <w:rsid w:val="00AD5EF9"/>
    <w:rsid w:val="00AD7034"/>
    <w:rsid w:val="00AE1FDB"/>
    <w:rsid w:val="00AE2366"/>
    <w:rsid w:val="00AE277F"/>
    <w:rsid w:val="00AE2BC7"/>
    <w:rsid w:val="00AE4128"/>
    <w:rsid w:val="00AE4583"/>
    <w:rsid w:val="00AE7FC7"/>
    <w:rsid w:val="00AF3A37"/>
    <w:rsid w:val="00AF3A84"/>
    <w:rsid w:val="00AF4099"/>
    <w:rsid w:val="00AF734C"/>
    <w:rsid w:val="00B0453B"/>
    <w:rsid w:val="00B049B5"/>
    <w:rsid w:val="00B05296"/>
    <w:rsid w:val="00B06D9A"/>
    <w:rsid w:val="00B06E0B"/>
    <w:rsid w:val="00B13BEF"/>
    <w:rsid w:val="00B14CD1"/>
    <w:rsid w:val="00B24FB0"/>
    <w:rsid w:val="00B30263"/>
    <w:rsid w:val="00B3714E"/>
    <w:rsid w:val="00B3739F"/>
    <w:rsid w:val="00B3765E"/>
    <w:rsid w:val="00B42F24"/>
    <w:rsid w:val="00B4325C"/>
    <w:rsid w:val="00B43DA4"/>
    <w:rsid w:val="00B4566A"/>
    <w:rsid w:val="00B52AC1"/>
    <w:rsid w:val="00B55990"/>
    <w:rsid w:val="00B573AF"/>
    <w:rsid w:val="00B57CB3"/>
    <w:rsid w:val="00B60A12"/>
    <w:rsid w:val="00B62302"/>
    <w:rsid w:val="00B63FFD"/>
    <w:rsid w:val="00B6617C"/>
    <w:rsid w:val="00B66CF1"/>
    <w:rsid w:val="00B670E7"/>
    <w:rsid w:val="00B67974"/>
    <w:rsid w:val="00B70897"/>
    <w:rsid w:val="00B72E20"/>
    <w:rsid w:val="00B7548C"/>
    <w:rsid w:val="00B75D7A"/>
    <w:rsid w:val="00B765AB"/>
    <w:rsid w:val="00B76BD6"/>
    <w:rsid w:val="00B811B9"/>
    <w:rsid w:val="00B81CA1"/>
    <w:rsid w:val="00B838A5"/>
    <w:rsid w:val="00B86B75"/>
    <w:rsid w:val="00B86E9B"/>
    <w:rsid w:val="00B87A60"/>
    <w:rsid w:val="00B93CE1"/>
    <w:rsid w:val="00B95778"/>
    <w:rsid w:val="00B95AE0"/>
    <w:rsid w:val="00B96F97"/>
    <w:rsid w:val="00B97157"/>
    <w:rsid w:val="00BA15E8"/>
    <w:rsid w:val="00BA2A53"/>
    <w:rsid w:val="00BA39F2"/>
    <w:rsid w:val="00BA58D2"/>
    <w:rsid w:val="00BB2A4A"/>
    <w:rsid w:val="00BB3250"/>
    <w:rsid w:val="00BB33DF"/>
    <w:rsid w:val="00BB63BE"/>
    <w:rsid w:val="00BB6678"/>
    <w:rsid w:val="00BB6888"/>
    <w:rsid w:val="00BB7FBA"/>
    <w:rsid w:val="00BC1F25"/>
    <w:rsid w:val="00BC3CFA"/>
    <w:rsid w:val="00BC43C1"/>
    <w:rsid w:val="00BC48D5"/>
    <w:rsid w:val="00BC5A33"/>
    <w:rsid w:val="00BD0A70"/>
    <w:rsid w:val="00BD5BAD"/>
    <w:rsid w:val="00BD7A93"/>
    <w:rsid w:val="00BE0222"/>
    <w:rsid w:val="00BE3214"/>
    <w:rsid w:val="00BE55CC"/>
    <w:rsid w:val="00BE568C"/>
    <w:rsid w:val="00BF12D6"/>
    <w:rsid w:val="00BF1379"/>
    <w:rsid w:val="00BF269E"/>
    <w:rsid w:val="00BF408A"/>
    <w:rsid w:val="00BF66A7"/>
    <w:rsid w:val="00C01813"/>
    <w:rsid w:val="00C01B96"/>
    <w:rsid w:val="00C02B36"/>
    <w:rsid w:val="00C04FDB"/>
    <w:rsid w:val="00C147AE"/>
    <w:rsid w:val="00C15368"/>
    <w:rsid w:val="00C21178"/>
    <w:rsid w:val="00C228EF"/>
    <w:rsid w:val="00C27D98"/>
    <w:rsid w:val="00C31476"/>
    <w:rsid w:val="00C34284"/>
    <w:rsid w:val="00C35200"/>
    <w:rsid w:val="00C352A0"/>
    <w:rsid w:val="00C35A87"/>
    <w:rsid w:val="00C35B2B"/>
    <w:rsid w:val="00C36279"/>
    <w:rsid w:val="00C45A66"/>
    <w:rsid w:val="00C518EB"/>
    <w:rsid w:val="00C52B4E"/>
    <w:rsid w:val="00C52EF8"/>
    <w:rsid w:val="00C54A0F"/>
    <w:rsid w:val="00C55938"/>
    <w:rsid w:val="00C566FF"/>
    <w:rsid w:val="00C57476"/>
    <w:rsid w:val="00C62C71"/>
    <w:rsid w:val="00C656B5"/>
    <w:rsid w:val="00C65D0A"/>
    <w:rsid w:val="00C6620F"/>
    <w:rsid w:val="00C678EC"/>
    <w:rsid w:val="00C67CED"/>
    <w:rsid w:val="00C712D9"/>
    <w:rsid w:val="00C77CD9"/>
    <w:rsid w:val="00C82266"/>
    <w:rsid w:val="00C83D21"/>
    <w:rsid w:val="00C83D6D"/>
    <w:rsid w:val="00C847CA"/>
    <w:rsid w:val="00C85F7F"/>
    <w:rsid w:val="00C865B6"/>
    <w:rsid w:val="00C90045"/>
    <w:rsid w:val="00C90587"/>
    <w:rsid w:val="00C90677"/>
    <w:rsid w:val="00C90AF7"/>
    <w:rsid w:val="00C913F1"/>
    <w:rsid w:val="00C929D8"/>
    <w:rsid w:val="00C977AF"/>
    <w:rsid w:val="00CA315C"/>
    <w:rsid w:val="00CA47A7"/>
    <w:rsid w:val="00CA517E"/>
    <w:rsid w:val="00CB0F85"/>
    <w:rsid w:val="00CB66B0"/>
    <w:rsid w:val="00CC0C6B"/>
    <w:rsid w:val="00CC1456"/>
    <w:rsid w:val="00CC288B"/>
    <w:rsid w:val="00CC48D3"/>
    <w:rsid w:val="00CC5FB2"/>
    <w:rsid w:val="00CD0661"/>
    <w:rsid w:val="00CD195F"/>
    <w:rsid w:val="00CD1C84"/>
    <w:rsid w:val="00CD35D9"/>
    <w:rsid w:val="00CE65D5"/>
    <w:rsid w:val="00CF0042"/>
    <w:rsid w:val="00CF2F49"/>
    <w:rsid w:val="00CF3D04"/>
    <w:rsid w:val="00CF6902"/>
    <w:rsid w:val="00CF6DD3"/>
    <w:rsid w:val="00D007A4"/>
    <w:rsid w:val="00D01AC3"/>
    <w:rsid w:val="00D02052"/>
    <w:rsid w:val="00D049DE"/>
    <w:rsid w:val="00D05102"/>
    <w:rsid w:val="00D07412"/>
    <w:rsid w:val="00D07E73"/>
    <w:rsid w:val="00D10E26"/>
    <w:rsid w:val="00D1491F"/>
    <w:rsid w:val="00D20D6B"/>
    <w:rsid w:val="00D222F7"/>
    <w:rsid w:val="00D23B2D"/>
    <w:rsid w:val="00D2730C"/>
    <w:rsid w:val="00D31359"/>
    <w:rsid w:val="00D3289F"/>
    <w:rsid w:val="00D35F80"/>
    <w:rsid w:val="00D36372"/>
    <w:rsid w:val="00D41EEB"/>
    <w:rsid w:val="00D456A3"/>
    <w:rsid w:val="00D472FE"/>
    <w:rsid w:val="00D50A1C"/>
    <w:rsid w:val="00D55AC7"/>
    <w:rsid w:val="00D57122"/>
    <w:rsid w:val="00D6004E"/>
    <w:rsid w:val="00D63473"/>
    <w:rsid w:val="00D63B87"/>
    <w:rsid w:val="00D66AC8"/>
    <w:rsid w:val="00D6772A"/>
    <w:rsid w:val="00D67D66"/>
    <w:rsid w:val="00D7016F"/>
    <w:rsid w:val="00D70B64"/>
    <w:rsid w:val="00D70D45"/>
    <w:rsid w:val="00D7371E"/>
    <w:rsid w:val="00D74ADF"/>
    <w:rsid w:val="00D75514"/>
    <w:rsid w:val="00D76C3D"/>
    <w:rsid w:val="00D830A1"/>
    <w:rsid w:val="00D83131"/>
    <w:rsid w:val="00D8319F"/>
    <w:rsid w:val="00D84D46"/>
    <w:rsid w:val="00D85E3F"/>
    <w:rsid w:val="00D874C6"/>
    <w:rsid w:val="00D91DF0"/>
    <w:rsid w:val="00D92175"/>
    <w:rsid w:val="00D948A7"/>
    <w:rsid w:val="00D95D7B"/>
    <w:rsid w:val="00D9663F"/>
    <w:rsid w:val="00DA146B"/>
    <w:rsid w:val="00DA2B5B"/>
    <w:rsid w:val="00DA3FEC"/>
    <w:rsid w:val="00DB1D5C"/>
    <w:rsid w:val="00DB3D15"/>
    <w:rsid w:val="00DB5762"/>
    <w:rsid w:val="00DB59B4"/>
    <w:rsid w:val="00DC1E76"/>
    <w:rsid w:val="00DC2A1F"/>
    <w:rsid w:val="00DC6D46"/>
    <w:rsid w:val="00DD00E7"/>
    <w:rsid w:val="00DD114C"/>
    <w:rsid w:val="00DD2834"/>
    <w:rsid w:val="00DD5FCE"/>
    <w:rsid w:val="00DD7739"/>
    <w:rsid w:val="00DE2D7B"/>
    <w:rsid w:val="00DE353E"/>
    <w:rsid w:val="00DE562E"/>
    <w:rsid w:val="00DE5C70"/>
    <w:rsid w:val="00DE5D04"/>
    <w:rsid w:val="00DE60DE"/>
    <w:rsid w:val="00DF1253"/>
    <w:rsid w:val="00DF1F22"/>
    <w:rsid w:val="00DF2F53"/>
    <w:rsid w:val="00DF32D6"/>
    <w:rsid w:val="00DF4AEE"/>
    <w:rsid w:val="00DF6C44"/>
    <w:rsid w:val="00E007EF"/>
    <w:rsid w:val="00E00CBC"/>
    <w:rsid w:val="00E03AD5"/>
    <w:rsid w:val="00E051BF"/>
    <w:rsid w:val="00E05C48"/>
    <w:rsid w:val="00E10D8E"/>
    <w:rsid w:val="00E15925"/>
    <w:rsid w:val="00E165CD"/>
    <w:rsid w:val="00E20545"/>
    <w:rsid w:val="00E20632"/>
    <w:rsid w:val="00E22A71"/>
    <w:rsid w:val="00E2676D"/>
    <w:rsid w:val="00E27B40"/>
    <w:rsid w:val="00E315A3"/>
    <w:rsid w:val="00E415F0"/>
    <w:rsid w:val="00E418BF"/>
    <w:rsid w:val="00E431A4"/>
    <w:rsid w:val="00E4415B"/>
    <w:rsid w:val="00E451CB"/>
    <w:rsid w:val="00E47CD0"/>
    <w:rsid w:val="00E47DF4"/>
    <w:rsid w:val="00E51C1B"/>
    <w:rsid w:val="00E51CC5"/>
    <w:rsid w:val="00E53088"/>
    <w:rsid w:val="00E562C4"/>
    <w:rsid w:val="00E57D15"/>
    <w:rsid w:val="00E6349D"/>
    <w:rsid w:val="00E6402B"/>
    <w:rsid w:val="00E6585C"/>
    <w:rsid w:val="00E74399"/>
    <w:rsid w:val="00E7454B"/>
    <w:rsid w:val="00E74F58"/>
    <w:rsid w:val="00E8014C"/>
    <w:rsid w:val="00E8132E"/>
    <w:rsid w:val="00E82B87"/>
    <w:rsid w:val="00E85152"/>
    <w:rsid w:val="00E9357E"/>
    <w:rsid w:val="00E96F91"/>
    <w:rsid w:val="00E97DAF"/>
    <w:rsid w:val="00EA2DED"/>
    <w:rsid w:val="00EA44AE"/>
    <w:rsid w:val="00EB08EF"/>
    <w:rsid w:val="00EB54BE"/>
    <w:rsid w:val="00EC0610"/>
    <w:rsid w:val="00EC3C6B"/>
    <w:rsid w:val="00EC4529"/>
    <w:rsid w:val="00EC566D"/>
    <w:rsid w:val="00EC6BE1"/>
    <w:rsid w:val="00EC7674"/>
    <w:rsid w:val="00ED633B"/>
    <w:rsid w:val="00ED6843"/>
    <w:rsid w:val="00ED6CB5"/>
    <w:rsid w:val="00EE34F2"/>
    <w:rsid w:val="00EE3E9C"/>
    <w:rsid w:val="00EE74BD"/>
    <w:rsid w:val="00EF0E19"/>
    <w:rsid w:val="00EF58BB"/>
    <w:rsid w:val="00F023E6"/>
    <w:rsid w:val="00F05E1B"/>
    <w:rsid w:val="00F06D89"/>
    <w:rsid w:val="00F10B9F"/>
    <w:rsid w:val="00F11254"/>
    <w:rsid w:val="00F13054"/>
    <w:rsid w:val="00F13D70"/>
    <w:rsid w:val="00F148C5"/>
    <w:rsid w:val="00F14A79"/>
    <w:rsid w:val="00F20A5A"/>
    <w:rsid w:val="00F22096"/>
    <w:rsid w:val="00F223DA"/>
    <w:rsid w:val="00F26048"/>
    <w:rsid w:val="00F300AA"/>
    <w:rsid w:val="00F40019"/>
    <w:rsid w:val="00F40A4A"/>
    <w:rsid w:val="00F41C75"/>
    <w:rsid w:val="00F41F0A"/>
    <w:rsid w:val="00F42A91"/>
    <w:rsid w:val="00F42C6C"/>
    <w:rsid w:val="00F4326B"/>
    <w:rsid w:val="00F45D84"/>
    <w:rsid w:val="00F50136"/>
    <w:rsid w:val="00F50715"/>
    <w:rsid w:val="00F53DE4"/>
    <w:rsid w:val="00F556E9"/>
    <w:rsid w:val="00F60D5F"/>
    <w:rsid w:val="00F66569"/>
    <w:rsid w:val="00F73403"/>
    <w:rsid w:val="00F74008"/>
    <w:rsid w:val="00F74874"/>
    <w:rsid w:val="00F765EE"/>
    <w:rsid w:val="00F77719"/>
    <w:rsid w:val="00F840C0"/>
    <w:rsid w:val="00F84239"/>
    <w:rsid w:val="00F858E3"/>
    <w:rsid w:val="00F912C5"/>
    <w:rsid w:val="00F96499"/>
    <w:rsid w:val="00F973FB"/>
    <w:rsid w:val="00FA0C52"/>
    <w:rsid w:val="00FA43AC"/>
    <w:rsid w:val="00FA4988"/>
    <w:rsid w:val="00FB38FC"/>
    <w:rsid w:val="00FB4ADF"/>
    <w:rsid w:val="00FB50F6"/>
    <w:rsid w:val="00FC0857"/>
    <w:rsid w:val="00FC2F3A"/>
    <w:rsid w:val="00FC4007"/>
    <w:rsid w:val="00FC5954"/>
    <w:rsid w:val="00FC6BCA"/>
    <w:rsid w:val="00FC7D57"/>
    <w:rsid w:val="00FD18B3"/>
    <w:rsid w:val="00FD1E86"/>
    <w:rsid w:val="00FD237B"/>
    <w:rsid w:val="00FD2CBD"/>
    <w:rsid w:val="00FD4C32"/>
    <w:rsid w:val="00FE20E5"/>
    <w:rsid w:val="00FE4A8D"/>
    <w:rsid w:val="00FE4CF6"/>
    <w:rsid w:val="00FE59F0"/>
    <w:rsid w:val="00FF00A4"/>
    <w:rsid w:val="00FF1520"/>
    <w:rsid w:val="00FF2704"/>
    <w:rsid w:val="00FF270C"/>
    <w:rsid w:val="00FF2890"/>
    <w:rsid w:val="00FF29B1"/>
    <w:rsid w:val="00FF4781"/>
    <w:rsid w:val="00FF66A7"/>
    <w:rsid w:val="00FF7EA7"/>
    <w:rsid w:val="3FF03F74"/>
    <w:rsid w:val="62E205A0"/>
    <w:rsid w:val="6D6A0A24"/>
    <w:rsid w:val="7C7DF2AB"/>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02D93B"/>
  <w15:docId w15:val="{39E25A48-E8C6-43A9-BB6D-19E50FFF9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 w:eastAsia="en-US" w:bidi="ar-SA"/>
      </w:rPr>
    </w:rPrDefault>
    <w:pPrDefault>
      <w:pPr>
        <w:spacing w:after="200"/>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qFormat="1"/>
    <w:lsdException w:name="Hyperlink"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55D7"/>
    <w:pPr>
      <w:spacing w:after="100"/>
      <w:jc w:val="both"/>
    </w:pPr>
    <w:rPr>
      <w:rFonts w:ascii="Arial" w:hAnsi="Arial" w:cs="Arial"/>
      <w:color w:val="48565F" w:themeColor="accent3" w:themeShade="80"/>
      <w:sz w:val="22"/>
    </w:rPr>
  </w:style>
  <w:style w:type="paragraph" w:styleId="Ttulo1">
    <w:name w:val="heading 1"/>
    <w:basedOn w:val="Normal"/>
    <w:next w:val="Normal"/>
    <w:link w:val="Ttulo1Car"/>
    <w:uiPriority w:val="9"/>
    <w:qFormat/>
    <w:rsid w:val="009415FF"/>
    <w:pPr>
      <w:keepNext/>
      <w:keepLines/>
      <w:pBdr>
        <w:bottom w:val="single" w:sz="4" w:space="1" w:color="0096FF" w:themeColor="accent2"/>
      </w:pBdr>
      <w:suppressAutoHyphens/>
      <w:spacing w:before="360" w:after="120"/>
      <w:jc w:val="left"/>
      <w:outlineLvl w:val="0"/>
    </w:pPr>
    <w:rPr>
      <w:rFonts w:ascii="Documan Medium" w:eastAsiaTheme="majorEastAsia" w:hAnsi="Documan Medium" w:cstheme="majorBidi"/>
      <w:bCs/>
      <w:color w:val="0096FF" w:themeColor="accent2"/>
      <w:sz w:val="32"/>
      <w:szCs w:val="32"/>
    </w:rPr>
  </w:style>
  <w:style w:type="paragraph" w:styleId="Ttulo2">
    <w:name w:val="heading 2"/>
    <w:basedOn w:val="Ttulo1"/>
    <w:next w:val="Normal"/>
    <w:uiPriority w:val="9"/>
    <w:unhideWhenUsed/>
    <w:qFormat/>
    <w:rsid w:val="009415FF"/>
    <w:pPr>
      <w:numPr>
        <w:ilvl w:val="1"/>
      </w:numPr>
      <w:pBdr>
        <w:bottom w:val="none" w:sz="0" w:space="0" w:color="auto"/>
      </w:pBdr>
      <w:spacing w:before="240"/>
      <w:ind w:left="578" w:hanging="578"/>
      <w:outlineLvl w:val="1"/>
    </w:pPr>
    <w:rPr>
      <w:bCs w:val="0"/>
      <w:sz w:val="28"/>
    </w:rPr>
  </w:style>
  <w:style w:type="paragraph" w:styleId="Ttulo3">
    <w:name w:val="heading 3"/>
    <w:basedOn w:val="Ttulo2"/>
    <w:next w:val="Normal"/>
    <w:uiPriority w:val="9"/>
    <w:unhideWhenUsed/>
    <w:qFormat/>
    <w:rsid w:val="009415FF"/>
    <w:pPr>
      <w:numPr>
        <w:ilvl w:val="2"/>
      </w:numPr>
      <w:spacing w:before="200"/>
      <w:ind w:left="578" w:hanging="578"/>
      <w:outlineLvl w:val="2"/>
    </w:pPr>
    <w:rPr>
      <w:bCs/>
      <w:sz w:val="26"/>
      <w:szCs w:val="28"/>
    </w:rPr>
  </w:style>
  <w:style w:type="paragraph" w:styleId="Ttulo4">
    <w:name w:val="heading 4"/>
    <w:basedOn w:val="Ttulo3"/>
    <w:next w:val="Normal"/>
    <w:link w:val="Ttulo4Car"/>
    <w:uiPriority w:val="9"/>
    <w:unhideWhenUsed/>
    <w:qFormat/>
    <w:rsid w:val="009415FF"/>
    <w:pPr>
      <w:numPr>
        <w:ilvl w:val="3"/>
      </w:numPr>
      <w:ind w:left="862" w:hanging="862"/>
      <w:outlineLvl w:val="3"/>
    </w:pPr>
    <w:rPr>
      <w:bCs w:val="0"/>
      <w:sz w:val="24"/>
    </w:rPr>
  </w:style>
  <w:style w:type="paragraph" w:styleId="Ttulo5">
    <w:name w:val="heading 5"/>
    <w:basedOn w:val="Ttulo4"/>
    <w:next w:val="Textoindependiente"/>
    <w:uiPriority w:val="9"/>
    <w:unhideWhenUsed/>
    <w:rsid w:val="006E7521"/>
    <w:pPr>
      <w:numPr>
        <w:ilvl w:val="4"/>
      </w:numPr>
      <w:ind w:left="862" w:hanging="862"/>
      <w:outlineLvl w:val="4"/>
    </w:pPr>
    <w:rPr>
      <w:i/>
      <w:iCs/>
      <w:sz w:val="22"/>
    </w:rPr>
  </w:style>
  <w:style w:type="paragraph" w:styleId="Ttulo6">
    <w:name w:val="heading 6"/>
    <w:basedOn w:val="Ttulo5"/>
    <w:next w:val="Textoindependiente"/>
    <w:uiPriority w:val="9"/>
    <w:unhideWhenUsed/>
    <w:rsid w:val="006E7521"/>
    <w:pPr>
      <w:numPr>
        <w:ilvl w:val="5"/>
      </w:numPr>
      <w:ind w:left="862" w:hanging="862"/>
      <w:outlineLvl w:val="5"/>
    </w:pPr>
    <w:rPr>
      <w:i w:val="0"/>
    </w:rPr>
  </w:style>
  <w:style w:type="paragraph" w:styleId="Ttulo7">
    <w:name w:val="heading 7"/>
    <w:basedOn w:val="Normal"/>
    <w:next w:val="Normal"/>
    <w:link w:val="Ttulo7Car"/>
    <w:rsid w:val="00FD2145"/>
    <w:pPr>
      <w:keepNext/>
      <w:keepLines/>
      <w:numPr>
        <w:ilvl w:val="6"/>
        <w:numId w:val="1"/>
      </w:numPr>
      <w:spacing w:before="40" w:after="0"/>
      <w:outlineLvl w:val="6"/>
    </w:pPr>
    <w:rPr>
      <w:rFonts w:asciiTheme="majorHAnsi" w:eastAsiaTheme="majorEastAsia" w:hAnsiTheme="majorHAnsi" w:cstheme="majorBidi"/>
      <w:i/>
      <w:iCs/>
      <w:color w:val="001D36" w:themeColor="accent1" w:themeShade="7F"/>
    </w:rPr>
  </w:style>
  <w:style w:type="paragraph" w:styleId="Ttulo8">
    <w:name w:val="heading 8"/>
    <w:basedOn w:val="Normal"/>
    <w:next w:val="Normal"/>
    <w:link w:val="Ttulo8Car"/>
    <w:rsid w:val="00FD2145"/>
    <w:pPr>
      <w:keepNext/>
      <w:keepLines/>
      <w:numPr>
        <w:ilvl w:val="7"/>
        <w:numId w:val="1"/>
      </w:numPr>
      <w:spacing w:before="40" w:after="0"/>
      <w:outlineLvl w:val="7"/>
    </w:pPr>
    <w:rPr>
      <w:rFonts w:asciiTheme="majorHAnsi" w:eastAsiaTheme="majorEastAsia" w:hAnsiTheme="majorHAnsi" w:cstheme="majorBidi"/>
      <w:color w:val="005DAB" w:themeColor="text1" w:themeTint="D8"/>
      <w:sz w:val="21"/>
      <w:szCs w:val="21"/>
    </w:rPr>
  </w:style>
  <w:style w:type="paragraph" w:styleId="Ttulo9">
    <w:name w:val="heading 9"/>
    <w:basedOn w:val="Normal"/>
    <w:next w:val="Normal"/>
    <w:link w:val="Ttulo9Car"/>
    <w:rsid w:val="00FD2145"/>
    <w:pPr>
      <w:keepNext/>
      <w:keepLines/>
      <w:numPr>
        <w:ilvl w:val="8"/>
        <w:numId w:val="1"/>
      </w:numPr>
      <w:spacing w:before="40" w:after="0"/>
      <w:outlineLvl w:val="8"/>
    </w:pPr>
    <w:rPr>
      <w:rFonts w:asciiTheme="majorHAnsi" w:eastAsiaTheme="majorEastAsia" w:hAnsiTheme="majorHAnsi" w:cstheme="majorBidi"/>
      <w:i/>
      <w:iCs/>
      <w:color w:val="005DAB"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9F13F5"/>
  </w:style>
  <w:style w:type="paragraph" w:customStyle="1" w:styleId="FirstParagraph">
    <w:name w:val="First Paragraph"/>
    <w:basedOn w:val="Textoindependiente"/>
    <w:next w:val="Textoindependiente"/>
    <w:rsid w:val="009F13F5"/>
  </w:style>
  <w:style w:type="paragraph" w:customStyle="1" w:styleId="TextoTabla">
    <w:name w:val="Texto_Tabla"/>
    <w:basedOn w:val="Textoindependiente"/>
    <w:link w:val="TextoTablaCar"/>
    <w:qFormat/>
    <w:rsid w:val="000C7BDA"/>
    <w:pPr>
      <w:framePr w:hSpace="141" w:wrap="around" w:vAnchor="page" w:hAnchor="margin" w:xAlign="center" w:y="2193"/>
      <w:suppressAutoHyphens/>
      <w:spacing w:before="100"/>
      <w:jc w:val="left"/>
    </w:pPr>
  </w:style>
  <w:style w:type="paragraph" w:styleId="Ttulo">
    <w:name w:val="Title"/>
    <w:aliases w:val="Título portada"/>
    <w:basedOn w:val="Normal"/>
    <w:next w:val="Normal"/>
    <w:link w:val="TtuloCar"/>
    <w:rsid w:val="008E337C"/>
    <w:pPr>
      <w:keepNext/>
      <w:keepLines/>
      <w:framePr w:w="6803" w:wrap="notBeside" w:vAnchor="text" w:hAnchor="page" w:x="3970" w:yAlign="bottom"/>
      <w:suppressAutoHyphens/>
      <w:spacing w:after="0" w:line="560" w:lineRule="exact"/>
      <w:jc w:val="left"/>
    </w:pPr>
    <w:rPr>
      <w:rFonts w:ascii="Documan SemiBold" w:eastAsiaTheme="majorEastAsia" w:hAnsi="Documan SemiBold" w:cstheme="majorBidi"/>
      <w:bCs/>
      <w:color w:val="0096FF" w:themeColor="accent2"/>
      <w:sz w:val="48"/>
      <w:szCs w:val="48"/>
    </w:rPr>
  </w:style>
  <w:style w:type="paragraph" w:styleId="Subttulo">
    <w:name w:val="Subtitle"/>
    <w:aliases w:val="Subtitulo portada No"/>
    <w:basedOn w:val="Ttulo"/>
    <w:next w:val="Normal"/>
    <w:link w:val="SubttuloCar"/>
    <w:rsid w:val="003D1400"/>
    <w:pPr>
      <w:framePr w:wrap="notBeside"/>
      <w:spacing w:before="360" w:line="400" w:lineRule="exact"/>
    </w:pPr>
    <w:rPr>
      <w:rFonts w:ascii="Arial" w:hAnsi="Arial" w:cs="Arial"/>
      <w:b/>
      <w:color w:val="003C6E" w:themeColor="accent6"/>
      <w:sz w:val="36"/>
      <w:szCs w:val="30"/>
    </w:rPr>
  </w:style>
  <w:style w:type="paragraph" w:customStyle="1" w:styleId="Direccindptoportada">
    <w:name w:val="Dirección dpto portada"/>
    <w:basedOn w:val="Normal"/>
    <w:next w:val="Normal"/>
    <w:qFormat/>
    <w:rsid w:val="007712B0"/>
    <w:pPr>
      <w:keepNext/>
      <w:keepLines/>
      <w:framePr w:w="6481" w:h="788" w:hRule="exact" w:wrap="notBeside" w:vAnchor="page" w:hAnchor="page" w:x="3970" w:y="14743"/>
      <w:suppressAutoHyphens/>
      <w:spacing w:after="0"/>
      <w:ind w:right="567"/>
    </w:pPr>
  </w:style>
  <w:style w:type="paragraph" w:styleId="Fecha">
    <w:name w:val="Date"/>
    <w:basedOn w:val="Normal"/>
    <w:next w:val="Normal"/>
    <w:link w:val="FechaCar"/>
    <w:qFormat/>
    <w:rsid w:val="008047F5"/>
    <w:pPr>
      <w:keepNext/>
      <w:keepLines/>
      <w:framePr w:w="5192" w:vSpace="567" w:wrap="around" w:vAnchor="page" w:hAnchor="page" w:x="3970" w:y="15594"/>
      <w:spacing w:after="0"/>
    </w:pPr>
  </w:style>
  <w:style w:type="paragraph" w:customStyle="1" w:styleId="Abstract">
    <w:name w:val="Abstract"/>
    <w:basedOn w:val="Textoindependiente"/>
    <w:next w:val="Textoindependiente"/>
    <w:rsid w:val="00BA3223"/>
    <w:pPr>
      <w:keepNext/>
      <w:keepLines/>
      <w:spacing w:before="480" w:after="300"/>
      <w:ind w:left="2665" w:right="1134"/>
      <w:contextualSpacing/>
    </w:pPr>
    <w:rPr>
      <w:sz w:val="20"/>
      <w:szCs w:val="20"/>
    </w:rPr>
  </w:style>
  <w:style w:type="paragraph" w:styleId="Bibliografa">
    <w:name w:val="Bibliography"/>
    <w:basedOn w:val="Textoindependiente"/>
    <w:rsid w:val="00766FD7"/>
    <w:pPr>
      <w:ind w:left="397" w:hanging="397"/>
      <w:jc w:val="left"/>
    </w:pPr>
  </w:style>
  <w:style w:type="paragraph" w:styleId="Textodebloque">
    <w:name w:val="Block Text"/>
    <w:basedOn w:val="Normal"/>
    <w:next w:val="Normal"/>
    <w:uiPriority w:val="9"/>
    <w:unhideWhenUsed/>
    <w:qFormat/>
    <w:rsid w:val="00651B18"/>
    <w:pPr>
      <w:pBdr>
        <w:left w:val="single" w:sz="18" w:space="4" w:color="0096FF" w:themeColor="accent2"/>
        <w:right w:val="single" w:sz="8" w:space="4" w:color="0096FF" w:themeColor="accent2"/>
      </w:pBdr>
      <w:shd w:val="clear" w:color="auto" w:fill="CCEAFF" w:themeFill="accent2" w:themeFillTint="33"/>
      <w:spacing w:before="100"/>
    </w:pPr>
    <w:rPr>
      <w:rFonts w:eastAsiaTheme="majorEastAsia" w:cstheme="majorBidi"/>
      <w:bCs/>
      <w:noProof/>
      <w:szCs w:val="22"/>
      <w:lang w:val="en-US"/>
    </w:rPr>
  </w:style>
  <w:style w:type="paragraph" w:styleId="Textonotapie">
    <w:name w:val="footnote text"/>
    <w:basedOn w:val="Normal"/>
    <w:link w:val="TextonotapieCar"/>
    <w:uiPriority w:val="9"/>
    <w:unhideWhenUsed/>
    <w:qFormat/>
    <w:rsid w:val="00226947"/>
    <w:pPr>
      <w:spacing w:after="60"/>
      <w:ind w:left="142" w:hanging="142"/>
    </w:pPr>
    <w:rPr>
      <w:sz w:val="18"/>
      <w:lang w:val="en-GB"/>
    </w:rPr>
  </w:style>
  <w:style w:type="paragraph" w:customStyle="1" w:styleId="TituloN1">
    <w:name w:val="Titulo N1"/>
    <w:basedOn w:val="Normal"/>
    <w:next w:val="Normal"/>
    <w:qFormat/>
    <w:rsid w:val="009415FF"/>
    <w:pPr>
      <w:keepNext/>
      <w:keepLines/>
      <w:suppressAutoHyphens/>
      <w:spacing w:before="300"/>
      <w:jc w:val="left"/>
    </w:pPr>
    <w:rPr>
      <w:rFonts w:ascii="Documan Medium" w:hAnsi="Documan Medium"/>
      <w:color w:val="0096FF" w:themeColor="accent2"/>
      <w:sz w:val="26"/>
      <w:szCs w:val="26"/>
      <w14:stylisticSets>
        <w14:styleSet w14:id="5"/>
      </w14:stylisticSets>
    </w:rPr>
  </w:style>
  <w:style w:type="paragraph" w:customStyle="1" w:styleId="Sangre5">
    <w:name w:val="Sangre5"/>
    <w:basedOn w:val="Normal"/>
    <w:qFormat/>
    <w:rsid w:val="00C55938"/>
    <w:pPr>
      <w:ind w:left="284"/>
    </w:pPr>
  </w:style>
  <w:style w:type="paragraph" w:styleId="Descripcin">
    <w:name w:val="caption"/>
    <w:basedOn w:val="Normal"/>
    <w:link w:val="DescripcinCar"/>
    <w:pPr>
      <w:spacing w:after="120"/>
    </w:pPr>
    <w:rPr>
      <w:i/>
    </w:rPr>
  </w:style>
  <w:style w:type="paragraph" w:customStyle="1" w:styleId="TableCaption">
    <w:name w:val="Table Caption"/>
    <w:basedOn w:val="Descripcin"/>
    <w:rsid w:val="00E37C2A"/>
    <w:pPr>
      <w:keepNext/>
      <w:jc w:val="center"/>
    </w:pPr>
  </w:style>
  <w:style w:type="paragraph" w:customStyle="1" w:styleId="ImageCaption">
    <w:name w:val="Image Caption"/>
    <w:basedOn w:val="Descripcin"/>
    <w:rsid w:val="00412FC8"/>
    <w:pPr>
      <w:jc w:val="center"/>
    </w:pPr>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DescripcinCar">
    <w:name w:val="Descripción Car"/>
    <w:basedOn w:val="Fuentedeprrafopredeter"/>
    <w:link w:val="Descripcin"/>
  </w:style>
  <w:style w:type="character" w:customStyle="1" w:styleId="VerbatimChar">
    <w:name w:val="Verbatim Char"/>
    <w:basedOn w:val="DescripcinCar"/>
    <w:link w:val="SourceCode"/>
    <w:rsid w:val="00E70ADF"/>
    <w:rPr>
      <w:rFonts w:ascii="Consolas" w:hAnsi="Consolas"/>
      <w:sz w:val="20"/>
      <w:shd w:val="clear" w:color="auto" w:fill="E8F2FE"/>
    </w:rPr>
  </w:style>
  <w:style w:type="character" w:styleId="Refdenotaalpie">
    <w:name w:val="footnote reference"/>
    <w:basedOn w:val="DescripcinCar"/>
    <w:rsid w:val="0028074F"/>
    <w:rPr>
      <w:b/>
      <w:color w:val="0096FF" w:themeColor="accent2"/>
      <w:sz w:val="24"/>
      <w:vertAlign w:val="superscript"/>
    </w:rPr>
  </w:style>
  <w:style w:type="character" w:styleId="Hipervnculo">
    <w:name w:val="Hyperlink"/>
    <w:uiPriority w:val="99"/>
    <w:qFormat/>
    <w:rsid w:val="000A0BFF"/>
    <w:rPr>
      <w:i/>
      <w:color w:val="0096FF" w:themeColor="accent2"/>
      <w:u w:val="single"/>
      <w:lang w:val="en-US"/>
    </w:rPr>
  </w:style>
  <w:style w:type="paragraph" w:styleId="TtuloTDC">
    <w:name w:val="TOC Heading"/>
    <w:basedOn w:val="Ttulo1"/>
    <w:next w:val="Textoindependiente"/>
    <w:uiPriority w:val="39"/>
    <w:unhideWhenUsed/>
    <w:rsid w:val="00A463CE"/>
    <w:pPr>
      <w:spacing w:before="240" w:line="259" w:lineRule="auto"/>
      <w:outlineLvl w:val="9"/>
    </w:pPr>
    <w:rPr>
      <w:bCs w:val="0"/>
    </w:rPr>
  </w:style>
  <w:style w:type="character" w:customStyle="1" w:styleId="Ttulo7Car">
    <w:name w:val="Título 7 Car"/>
    <w:basedOn w:val="Fuentedeprrafopredeter"/>
    <w:link w:val="Ttulo7"/>
    <w:rsid w:val="00FD2145"/>
    <w:rPr>
      <w:rFonts w:asciiTheme="majorHAnsi" w:eastAsiaTheme="majorEastAsia" w:hAnsiTheme="majorHAnsi" w:cstheme="majorBidi"/>
      <w:i/>
      <w:iCs/>
      <w:color w:val="001D36" w:themeColor="accent1" w:themeShade="7F"/>
      <w:sz w:val="22"/>
    </w:rPr>
  </w:style>
  <w:style w:type="character" w:customStyle="1" w:styleId="Ttulo8Car">
    <w:name w:val="Título 8 Car"/>
    <w:basedOn w:val="Fuentedeprrafopredeter"/>
    <w:link w:val="Ttulo8"/>
    <w:rsid w:val="00FD2145"/>
    <w:rPr>
      <w:rFonts w:asciiTheme="majorHAnsi" w:eastAsiaTheme="majorEastAsia" w:hAnsiTheme="majorHAnsi" w:cstheme="majorBidi"/>
      <w:color w:val="005DAB" w:themeColor="text1" w:themeTint="D8"/>
      <w:sz w:val="21"/>
      <w:szCs w:val="21"/>
    </w:rPr>
  </w:style>
  <w:style w:type="character" w:customStyle="1" w:styleId="Ttulo9Car">
    <w:name w:val="Título 9 Car"/>
    <w:basedOn w:val="Fuentedeprrafopredeter"/>
    <w:link w:val="Ttulo9"/>
    <w:rsid w:val="00FD2145"/>
    <w:rPr>
      <w:rFonts w:asciiTheme="majorHAnsi" w:eastAsiaTheme="majorEastAsia" w:hAnsiTheme="majorHAnsi" w:cstheme="majorBidi"/>
      <w:i/>
      <w:iCs/>
      <w:color w:val="005DAB" w:themeColor="text1" w:themeTint="D8"/>
      <w:sz w:val="21"/>
      <w:szCs w:val="21"/>
    </w:rPr>
  </w:style>
  <w:style w:type="paragraph" w:styleId="Encabezado">
    <w:name w:val="header"/>
    <w:basedOn w:val="Normal"/>
    <w:link w:val="EncabezadoCar"/>
    <w:unhideWhenUsed/>
    <w:rsid w:val="00063983"/>
    <w:pPr>
      <w:tabs>
        <w:tab w:val="center" w:pos="4252"/>
        <w:tab w:val="right" w:pos="8504"/>
      </w:tabs>
      <w:spacing w:after="0"/>
    </w:pPr>
  </w:style>
  <w:style w:type="character" w:customStyle="1" w:styleId="EncabezadoCar">
    <w:name w:val="Encabezado Car"/>
    <w:basedOn w:val="Fuentedeprrafopredeter"/>
    <w:link w:val="Encabezado"/>
    <w:rsid w:val="00063983"/>
    <w:rPr>
      <w:rFonts w:ascii="Calibri" w:hAnsi="Calibri"/>
    </w:rPr>
  </w:style>
  <w:style w:type="paragraph" w:styleId="Piedepgina">
    <w:name w:val="footer"/>
    <w:basedOn w:val="Normal"/>
    <w:link w:val="PiedepginaCar"/>
    <w:unhideWhenUsed/>
    <w:rsid w:val="009B7DB0"/>
    <w:pPr>
      <w:tabs>
        <w:tab w:val="center" w:pos="4252"/>
        <w:tab w:val="right" w:pos="8504"/>
      </w:tabs>
      <w:spacing w:before="80" w:after="0"/>
    </w:pPr>
    <w:rPr>
      <w:sz w:val="20"/>
    </w:rPr>
  </w:style>
  <w:style w:type="character" w:customStyle="1" w:styleId="PiedepginaCar">
    <w:name w:val="Pie de página Car"/>
    <w:basedOn w:val="Fuentedeprrafopredeter"/>
    <w:link w:val="Piedepgina"/>
    <w:rsid w:val="009B7DB0"/>
    <w:rPr>
      <w:sz w:val="20"/>
    </w:rPr>
  </w:style>
  <w:style w:type="paragraph" w:styleId="TDC1">
    <w:name w:val="toc 1"/>
    <w:basedOn w:val="Normal"/>
    <w:next w:val="Normal"/>
    <w:autoRedefine/>
    <w:uiPriority w:val="39"/>
    <w:unhideWhenUsed/>
    <w:rsid w:val="007712B0"/>
    <w:pPr>
      <w:tabs>
        <w:tab w:val="left" w:pos="284"/>
        <w:tab w:val="right" w:leader="dot" w:pos="10490"/>
      </w:tabs>
      <w:spacing w:before="240"/>
      <w:ind w:left="284" w:hanging="284"/>
    </w:pPr>
    <w:rPr>
      <w:noProof/>
      <w:lang w:val="es-ES"/>
    </w:rPr>
  </w:style>
  <w:style w:type="paragraph" w:styleId="TDC2">
    <w:name w:val="toc 2"/>
    <w:basedOn w:val="Normal"/>
    <w:next w:val="Normal"/>
    <w:autoRedefine/>
    <w:uiPriority w:val="39"/>
    <w:unhideWhenUsed/>
    <w:rsid w:val="00DF32D6"/>
    <w:pPr>
      <w:tabs>
        <w:tab w:val="left" w:pos="709"/>
        <w:tab w:val="right" w:leader="dot" w:pos="10490"/>
      </w:tabs>
      <w:spacing w:before="160"/>
      <w:ind w:left="709" w:hanging="425"/>
      <w:jc w:val="left"/>
    </w:pPr>
    <w:rPr>
      <w:noProof/>
    </w:rPr>
  </w:style>
  <w:style w:type="paragraph" w:customStyle="1" w:styleId="SourceCode">
    <w:name w:val="Source Code"/>
    <w:basedOn w:val="Normal"/>
    <w:link w:val="VerbatimChar"/>
    <w:rsid w:val="00E70ADF"/>
    <w:pPr>
      <w:pBdr>
        <w:top w:val="single" w:sz="4" w:space="1" w:color="006699"/>
        <w:left w:val="single" w:sz="4" w:space="4" w:color="006699"/>
        <w:bottom w:val="single" w:sz="4" w:space="1" w:color="006699"/>
        <w:right w:val="single" w:sz="4" w:space="4" w:color="006699"/>
      </w:pBdr>
      <w:shd w:val="clear" w:color="auto" w:fill="E8F2FE"/>
      <w:wordWrap w:val="0"/>
      <w:spacing w:before="180" w:after="180"/>
      <w:contextualSpacing/>
      <w:jc w:val="left"/>
    </w:pPr>
    <w:rPr>
      <w:rFonts w:ascii="Consolas" w:hAnsi="Consolas"/>
      <w:sz w:val="20"/>
    </w:rPr>
  </w:style>
  <w:style w:type="paragraph" w:customStyle="1" w:styleId="DireccionEmisora">
    <w:name w:val="Direccion Emisora"/>
    <w:basedOn w:val="Normal"/>
    <w:rsid w:val="00562BDD"/>
    <w:pPr>
      <w:spacing w:after="0"/>
      <w:jc w:val="right"/>
    </w:pPr>
    <w:rPr>
      <w:rFonts w:eastAsia="Times New Roman" w:cs="Times New Roman"/>
      <w:b/>
      <w:i/>
      <w:szCs w:val="20"/>
      <w:lang w:val="es-ES" w:eastAsia="es-ES"/>
    </w:rPr>
  </w:style>
  <w:style w:type="character" w:styleId="Hipervnculovisitado">
    <w:name w:val="FollowedHyperlink"/>
    <w:basedOn w:val="Fuentedeprrafopredeter"/>
    <w:rsid w:val="001F454C"/>
    <w:rPr>
      <w:color w:val="006699"/>
      <w:u w:val="none"/>
    </w:rPr>
  </w:style>
  <w:style w:type="table" w:styleId="Tablaconcuadrcula">
    <w:name w:val="Table Grid"/>
    <w:basedOn w:val="Tablanormal"/>
    <w:uiPriority w:val="59"/>
    <w:rsid w:val="0022034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semiHidden/>
    <w:rsid w:val="00231D45"/>
    <w:rPr>
      <w:color w:val="808080"/>
    </w:rPr>
  </w:style>
  <w:style w:type="paragraph" w:styleId="Revisin">
    <w:name w:val="Revision"/>
    <w:hidden/>
    <w:semiHidden/>
    <w:rsid w:val="00A26490"/>
    <w:pPr>
      <w:spacing w:after="0"/>
    </w:pPr>
    <w:rPr>
      <w:rFonts w:ascii="Calibri" w:hAnsi="Calibri"/>
    </w:rPr>
  </w:style>
  <w:style w:type="paragraph" w:styleId="Textodeglobo">
    <w:name w:val="Balloon Text"/>
    <w:basedOn w:val="Normal"/>
    <w:link w:val="TextodegloboCar"/>
    <w:semiHidden/>
    <w:unhideWhenUsed/>
    <w:rsid w:val="00A26490"/>
    <w:pPr>
      <w:spacing w:after="0"/>
    </w:pPr>
    <w:rPr>
      <w:rFonts w:ascii="Segoe UI" w:hAnsi="Segoe UI" w:cs="Segoe UI"/>
      <w:sz w:val="18"/>
      <w:szCs w:val="18"/>
    </w:rPr>
  </w:style>
  <w:style w:type="character" w:customStyle="1" w:styleId="TextodegloboCar">
    <w:name w:val="Texto de globo Car"/>
    <w:basedOn w:val="Fuentedeprrafopredeter"/>
    <w:link w:val="Textodeglobo"/>
    <w:semiHidden/>
    <w:rsid w:val="00A26490"/>
    <w:rPr>
      <w:rFonts w:ascii="Segoe UI" w:hAnsi="Segoe UI" w:cs="Segoe UI"/>
      <w:sz w:val="18"/>
      <w:szCs w:val="18"/>
    </w:rPr>
  </w:style>
  <w:style w:type="character" w:styleId="Refdecomentario">
    <w:name w:val="annotation reference"/>
    <w:basedOn w:val="Fuentedeprrafopredeter"/>
    <w:semiHidden/>
    <w:unhideWhenUsed/>
    <w:rsid w:val="00A26490"/>
    <w:rPr>
      <w:sz w:val="16"/>
      <w:szCs w:val="16"/>
    </w:rPr>
  </w:style>
  <w:style w:type="paragraph" w:styleId="Textocomentario">
    <w:name w:val="annotation text"/>
    <w:basedOn w:val="Normal"/>
    <w:link w:val="TextocomentarioCar"/>
    <w:semiHidden/>
    <w:unhideWhenUsed/>
    <w:rsid w:val="00A26490"/>
    <w:rPr>
      <w:sz w:val="20"/>
      <w:szCs w:val="20"/>
    </w:rPr>
  </w:style>
  <w:style w:type="character" w:customStyle="1" w:styleId="TextocomentarioCar">
    <w:name w:val="Texto comentario Car"/>
    <w:basedOn w:val="Fuentedeprrafopredeter"/>
    <w:link w:val="Textocomentario"/>
    <w:semiHidden/>
    <w:rsid w:val="00A26490"/>
    <w:rPr>
      <w:rFonts w:ascii="Calibri" w:hAnsi="Calibri"/>
      <w:sz w:val="20"/>
      <w:szCs w:val="20"/>
    </w:rPr>
  </w:style>
  <w:style w:type="paragraph" w:styleId="Asuntodelcomentario">
    <w:name w:val="annotation subject"/>
    <w:basedOn w:val="Textocomentario"/>
    <w:next w:val="Textocomentario"/>
    <w:link w:val="AsuntodelcomentarioCar"/>
    <w:semiHidden/>
    <w:unhideWhenUsed/>
    <w:rsid w:val="00A26490"/>
    <w:rPr>
      <w:b/>
      <w:bCs/>
    </w:rPr>
  </w:style>
  <w:style w:type="character" w:customStyle="1" w:styleId="AsuntodelcomentarioCar">
    <w:name w:val="Asunto del comentario Car"/>
    <w:basedOn w:val="TextocomentarioCar"/>
    <w:link w:val="Asuntodelcomentario"/>
    <w:semiHidden/>
    <w:rsid w:val="00A26490"/>
    <w:rPr>
      <w:rFonts w:ascii="Calibri" w:hAnsi="Calibri"/>
      <w:b/>
      <w:bCs/>
      <w:sz w:val="20"/>
      <w:szCs w:val="20"/>
    </w:rPr>
  </w:style>
  <w:style w:type="paragraph" w:customStyle="1" w:styleId="CaptionedFigure">
    <w:name w:val="Captioned Figure"/>
    <w:basedOn w:val="Figure"/>
    <w:rsid w:val="00183A11"/>
    <w:pPr>
      <w:keepNext/>
      <w:jc w:val="center"/>
    </w:pPr>
  </w:style>
  <w:style w:type="paragraph" w:styleId="TDC3">
    <w:name w:val="toc 3"/>
    <w:basedOn w:val="Normal"/>
    <w:next w:val="Normal"/>
    <w:autoRedefine/>
    <w:uiPriority w:val="39"/>
    <w:unhideWhenUsed/>
    <w:rsid w:val="00E47DF4"/>
    <w:pPr>
      <w:tabs>
        <w:tab w:val="left" w:pos="1344"/>
        <w:tab w:val="right" w:leader="dot" w:pos="10490"/>
      </w:tabs>
      <w:spacing w:before="160"/>
      <w:ind w:left="1358" w:hanging="649"/>
      <w:jc w:val="left"/>
    </w:pPr>
    <w:rPr>
      <w:rFonts w:eastAsiaTheme="minorEastAsia"/>
      <w:noProof/>
      <w:szCs w:val="22"/>
      <w:lang w:val="es-ES" w:eastAsia="es-ES"/>
    </w:rPr>
  </w:style>
  <w:style w:type="paragraph" w:styleId="Citadestacada">
    <w:name w:val="Intense Quote"/>
    <w:basedOn w:val="Normal"/>
    <w:next w:val="Normal"/>
    <w:link w:val="CitadestacadaCar"/>
    <w:qFormat/>
    <w:rsid w:val="006F04E9"/>
    <w:pPr>
      <w:pBdr>
        <w:top w:val="single" w:sz="4" w:space="6" w:color="0096FF" w:themeColor="accent2"/>
        <w:bottom w:val="single" w:sz="4" w:space="6" w:color="0096FF" w:themeColor="accent2"/>
      </w:pBdr>
      <w:suppressAutoHyphens/>
      <w:spacing w:before="120" w:after="120" w:line="280" w:lineRule="exact"/>
      <w:ind w:right="2977"/>
      <w:jc w:val="left"/>
    </w:pPr>
    <w:rPr>
      <w:i/>
      <w:iCs/>
      <w:color w:val="0096FF" w:themeColor="accent2"/>
      <w:spacing w:val="10"/>
    </w:rPr>
  </w:style>
  <w:style w:type="character" w:customStyle="1" w:styleId="CitadestacadaCar">
    <w:name w:val="Cita destacada Car"/>
    <w:basedOn w:val="Fuentedeprrafopredeter"/>
    <w:link w:val="Citadestacada"/>
    <w:rsid w:val="006F04E9"/>
    <w:rPr>
      <w:rFonts w:ascii="Arial" w:hAnsi="Arial" w:cs="Arial"/>
      <w:i/>
      <w:iCs/>
      <w:color w:val="0096FF" w:themeColor="accent2"/>
      <w:spacing w:val="10"/>
      <w:sz w:val="22"/>
    </w:rPr>
  </w:style>
  <w:style w:type="character" w:styleId="nfasis">
    <w:name w:val="Emphasis"/>
    <w:basedOn w:val="Fuentedeprrafopredeter"/>
    <w:rsid w:val="00261226"/>
    <w:rPr>
      <w:i/>
      <w:iCs/>
    </w:rPr>
  </w:style>
  <w:style w:type="character" w:styleId="Textoennegrita">
    <w:name w:val="Strong"/>
    <w:basedOn w:val="Fuentedeprrafopredeter"/>
    <w:rsid w:val="00D7371E"/>
    <w:rPr>
      <w:rFonts w:asciiTheme="majorHAnsi" w:hAnsiTheme="majorHAnsi"/>
      <w:b w:val="0"/>
      <w:bCs/>
      <w:color w:val="006699"/>
    </w:rPr>
  </w:style>
  <w:style w:type="character" w:customStyle="1" w:styleId="KeywordTok">
    <w:name w:val="KeywordTok"/>
    <w:basedOn w:val="VerbatimChar"/>
    <w:rPr>
      <w:rFonts w:ascii="Consolas" w:hAnsi="Consolas"/>
      <w:b/>
      <w:color w:val="007020"/>
      <w:sz w:val="20"/>
      <w:shd w:val="clear" w:color="auto" w:fill="E8F2FE"/>
    </w:rPr>
  </w:style>
  <w:style w:type="character" w:customStyle="1" w:styleId="DataTypeTok">
    <w:name w:val="DataTypeTok"/>
    <w:basedOn w:val="VerbatimChar"/>
    <w:rPr>
      <w:rFonts w:ascii="Consolas" w:hAnsi="Consolas"/>
      <w:color w:val="902000"/>
      <w:sz w:val="20"/>
      <w:shd w:val="clear" w:color="auto" w:fill="E8F2FE"/>
    </w:rPr>
  </w:style>
  <w:style w:type="character" w:customStyle="1" w:styleId="DecValTok">
    <w:name w:val="DecValTok"/>
    <w:basedOn w:val="VerbatimChar"/>
    <w:rPr>
      <w:rFonts w:ascii="Consolas" w:hAnsi="Consolas"/>
      <w:color w:val="40A070"/>
      <w:sz w:val="20"/>
      <w:shd w:val="clear" w:color="auto" w:fill="E8F2FE"/>
    </w:rPr>
  </w:style>
  <w:style w:type="character" w:customStyle="1" w:styleId="BaseNTok">
    <w:name w:val="BaseNTok"/>
    <w:basedOn w:val="VerbatimChar"/>
    <w:rPr>
      <w:rFonts w:ascii="Consolas" w:hAnsi="Consolas"/>
      <w:color w:val="40A070"/>
      <w:sz w:val="20"/>
      <w:shd w:val="clear" w:color="auto" w:fill="E8F2FE"/>
    </w:rPr>
  </w:style>
  <w:style w:type="character" w:customStyle="1" w:styleId="FloatTok">
    <w:name w:val="FloatTok"/>
    <w:basedOn w:val="VerbatimChar"/>
    <w:rPr>
      <w:rFonts w:ascii="Consolas" w:hAnsi="Consolas"/>
      <w:color w:val="40A070"/>
      <w:sz w:val="20"/>
      <w:shd w:val="clear" w:color="auto" w:fill="E8F2FE"/>
    </w:rPr>
  </w:style>
  <w:style w:type="character" w:customStyle="1" w:styleId="ConstantTok">
    <w:name w:val="ConstantTok"/>
    <w:basedOn w:val="VerbatimChar"/>
    <w:rPr>
      <w:rFonts w:ascii="Consolas" w:hAnsi="Consolas"/>
      <w:color w:val="880000"/>
      <w:sz w:val="20"/>
      <w:shd w:val="clear" w:color="auto" w:fill="E8F2FE"/>
    </w:rPr>
  </w:style>
  <w:style w:type="character" w:customStyle="1" w:styleId="CharTok">
    <w:name w:val="CharTok"/>
    <w:basedOn w:val="VerbatimChar"/>
    <w:rPr>
      <w:rFonts w:ascii="Consolas" w:hAnsi="Consolas"/>
      <w:color w:val="4070A0"/>
      <w:sz w:val="20"/>
      <w:shd w:val="clear" w:color="auto" w:fill="E8F2FE"/>
    </w:rPr>
  </w:style>
  <w:style w:type="character" w:customStyle="1" w:styleId="SpecialCharTok">
    <w:name w:val="SpecialCharTok"/>
    <w:basedOn w:val="VerbatimChar"/>
    <w:rPr>
      <w:rFonts w:ascii="Consolas" w:hAnsi="Consolas"/>
      <w:color w:val="4070A0"/>
      <w:sz w:val="20"/>
      <w:shd w:val="clear" w:color="auto" w:fill="E8F2FE"/>
    </w:rPr>
  </w:style>
  <w:style w:type="character" w:customStyle="1" w:styleId="StringTok">
    <w:name w:val="StringTok"/>
    <w:basedOn w:val="VerbatimChar"/>
    <w:rPr>
      <w:rFonts w:ascii="Consolas" w:hAnsi="Consolas"/>
      <w:color w:val="4070A0"/>
      <w:sz w:val="20"/>
      <w:shd w:val="clear" w:color="auto" w:fill="E8F2FE"/>
    </w:rPr>
  </w:style>
  <w:style w:type="character" w:customStyle="1" w:styleId="VerbatimStringTok">
    <w:name w:val="VerbatimStringTok"/>
    <w:basedOn w:val="VerbatimChar"/>
    <w:rPr>
      <w:rFonts w:ascii="Consolas" w:hAnsi="Consolas"/>
      <w:color w:val="4070A0"/>
      <w:sz w:val="20"/>
      <w:shd w:val="clear" w:color="auto" w:fill="E8F2FE"/>
    </w:rPr>
  </w:style>
  <w:style w:type="character" w:customStyle="1" w:styleId="SpecialStringTok">
    <w:name w:val="SpecialStringTok"/>
    <w:basedOn w:val="VerbatimChar"/>
    <w:rPr>
      <w:rFonts w:ascii="Consolas" w:hAnsi="Consolas"/>
      <w:color w:val="BB6688"/>
      <w:sz w:val="20"/>
      <w:shd w:val="clear" w:color="auto" w:fill="E8F2FE"/>
    </w:rPr>
  </w:style>
  <w:style w:type="character" w:customStyle="1" w:styleId="ImportTok">
    <w:name w:val="ImportTok"/>
    <w:basedOn w:val="VerbatimChar"/>
    <w:rPr>
      <w:rFonts w:ascii="Consolas" w:hAnsi="Consolas"/>
      <w:sz w:val="20"/>
      <w:shd w:val="clear" w:color="auto" w:fill="E8F2FE"/>
    </w:rPr>
  </w:style>
  <w:style w:type="character" w:customStyle="1" w:styleId="CommentTok">
    <w:name w:val="CommentTok"/>
    <w:basedOn w:val="VerbatimChar"/>
    <w:rPr>
      <w:rFonts w:ascii="Consolas" w:hAnsi="Consolas"/>
      <w:i/>
      <w:color w:val="60A0B0"/>
      <w:sz w:val="20"/>
      <w:shd w:val="clear" w:color="auto" w:fill="E8F2FE"/>
    </w:rPr>
  </w:style>
  <w:style w:type="character" w:customStyle="1" w:styleId="DocumentationTok">
    <w:name w:val="DocumentationTok"/>
    <w:basedOn w:val="VerbatimChar"/>
    <w:rPr>
      <w:rFonts w:ascii="Consolas" w:hAnsi="Consolas"/>
      <w:i/>
      <w:color w:val="BA2121"/>
      <w:sz w:val="20"/>
      <w:shd w:val="clear" w:color="auto" w:fill="E8F2FE"/>
    </w:rPr>
  </w:style>
  <w:style w:type="character" w:customStyle="1" w:styleId="AnnotationTok">
    <w:name w:val="AnnotationTok"/>
    <w:basedOn w:val="VerbatimChar"/>
    <w:rPr>
      <w:rFonts w:ascii="Consolas" w:hAnsi="Consolas"/>
      <w:b/>
      <w:i/>
      <w:color w:val="60A0B0"/>
      <w:sz w:val="20"/>
      <w:shd w:val="clear" w:color="auto" w:fill="E8F2FE"/>
    </w:rPr>
  </w:style>
  <w:style w:type="character" w:customStyle="1" w:styleId="CommentVarTok">
    <w:name w:val="CommentVarTok"/>
    <w:basedOn w:val="VerbatimChar"/>
    <w:rPr>
      <w:rFonts w:ascii="Consolas" w:hAnsi="Consolas"/>
      <w:b/>
      <w:i/>
      <w:color w:val="60A0B0"/>
      <w:sz w:val="20"/>
      <w:shd w:val="clear" w:color="auto" w:fill="E8F2FE"/>
    </w:rPr>
  </w:style>
  <w:style w:type="character" w:customStyle="1" w:styleId="OtherTok">
    <w:name w:val="OtherTok"/>
    <w:basedOn w:val="VerbatimChar"/>
    <w:rPr>
      <w:rFonts w:ascii="Consolas" w:hAnsi="Consolas"/>
      <w:color w:val="007020"/>
      <w:sz w:val="20"/>
      <w:shd w:val="clear" w:color="auto" w:fill="E8F2FE"/>
    </w:rPr>
  </w:style>
  <w:style w:type="character" w:customStyle="1" w:styleId="FunctionTok">
    <w:name w:val="FunctionTok"/>
    <w:basedOn w:val="VerbatimChar"/>
    <w:rPr>
      <w:rFonts w:ascii="Consolas" w:hAnsi="Consolas"/>
      <w:color w:val="06287E"/>
      <w:sz w:val="20"/>
      <w:shd w:val="clear" w:color="auto" w:fill="E8F2FE"/>
    </w:rPr>
  </w:style>
  <w:style w:type="character" w:customStyle="1" w:styleId="VariableTok">
    <w:name w:val="VariableTok"/>
    <w:basedOn w:val="VerbatimChar"/>
    <w:rPr>
      <w:rFonts w:ascii="Consolas" w:hAnsi="Consolas"/>
      <w:color w:val="19177C"/>
      <w:sz w:val="20"/>
      <w:shd w:val="clear" w:color="auto" w:fill="E8F2FE"/>
    </w:rPr>
  </w:style>
  <w:style w:type="character" w:customStyle="1" w:styleId="ControlFlowTok">
    <w:name w:val="ControlFlowTok"/>
    <w:basedOn w:val="VerbatimChar"/>
    <w:rPr>
      <w:rFonts w:ascii="Consolas" w:hAnsi="Consolas"/>
      <w:b/>
      <w:color w:val="007020"/>
      <w:sz w:val="20"/>
      <w:shd w:val="clear" w:color="auto" w:fill="E8F2FE"/>
    </w:rPr>
  </w:style>
  <w:style w:type="character" w:customStyle="1" w:styleId="OperatorTok">
    <w:name w:val="OperatorTok"/>
    <w:basedOn w:val="VerbatimChar"/>
    <w:rPr>
      <w:rFonts w:ascii="Consolas" w:hAnsi="Consolas"/>
      <w:color w:val="666666"/>
      <w:sz w:val="20"/>
      <w:shd w:val="clear" w:color="auto" w:fill="E8F2FE"/>
    </w:rPr>
  </w:style>
  <w:style w:type="character" w:customStyle="1" w:styleId="BuiltInTok">
    <w:name w:val="BuiltInTok"/>
    <w:basedOn w:val="VerbatimChar"/>
    <w:rPr>
      <w:rFonts w:ascii="Consolas" w:hAnsi="Consolas"/>
      <w:sz w:val="20"/>
      <w:shd w:val="clear" w:color="auto" w:fill="E8F2FE"/>
    </w:rPr>
  </w:style>
  <w:style w:type="character" w:customStyle="1" w:styleId="ExtensionTok">
    <w:name w:val="ExtensionTok"/>
    <w:basedOn w:val="VerbatimChar"/>
    <w:rPr>
      <w:rFonts w:ascii="Consolas" w:hAnsi="Consolas"/>
      <w:sz w:val="20"/>
      <w:shd w:val="clear" w:color="auto" w:fill="E8F2FE"/>
    </w:rPr>
  </w:style>
  <w:style w:type="character" w:customStyle="1" w:styleId="PreprocessorTok">
    <w:name w:val="PreprocessorTok"/>
    <w:basedOn w:val="VerbatimChar"/>
    <w:rPr>
      <w:rFonts w:ascii="Consolas" w:hAnsi="Consolas"/>
      <w:color w:val="BC7A00"/>
      <w:sz w:val="20"/>
      <w:shd w:val="clear" w:color="auto" w:fill="E8F2FE"/>
    </w:rPr>
  </w:style>
  <w:style w:type="character" w:customStyle="1" w:styleId="AttributeTok">
    <w:name w:val="AttributeTok"/>
    <w:basedOn w:val="VerbatimChar"/>
    <w:rPr>
      <w:rFonts w:ascii="Consolas" w:hAnsi="Consolas"/>
      <w:color w:val="7D9029"/>
      <w:sz w:val="20"/>
      <w:shd w:val="clear" w:color="auto" w:fill="E8F2FE"/>
    </w:rPr>
  </w:style>
  <w:style w:type="character" w:customStyle="1" w:styleId="RegionMarkerTok">
    <w:name w:val="RegionMarkerTok"/>
    <w:basedOn w:val="VerbatimChar"/>
    <w:rPr>
      <w:rFonts w:ascii="Consolas" w:hAnsi="Consolas"/>
      <w:sz w:val="20"/>
      <w:shd w:val="clear" w:color="auto" w:fill="E8F2FE"/>
    </w:rPr>
  </w:style>
  <w:style w:type="character" w:customStyle="1" w:styleId="InformationTok">
    <w:name w:val="InformationTok"/>
    <w:basedOn w:val="VerbatimChar"/>
    <w:rPr>
      <w:rFonts w:ascii="Consolas" w:hAnsi="Consolas"/>
      <w:b/>
      <w:i/>
      <w:color w:val="60A0B0"/>
      <w:sz w:val="20"/>
      <w:shd w:val="clear" w:color="auto" w:fill="E8F2FE"/>
    </w:rPr>
  </w:style>
  <w:style w:type="character" w:customStyle="1" w:styleId="WarningTok">
    <w:name w:val="WarningTok"/>
    <w:basedOn w:val="VerbatimChar"/>
    <w:rPr>
      <w:rFonts w:ascii="Consolas" w:hAnsi="Consolas"/>
      <w:b/>
      <w:i/>
      <w:color w:val="60A0B0"/>
      <w:sz w:val="20"/>
      <w:shd w:val="clear" w:color="auto" w:fill="E8F2FE"/>
    </w:rPr>
  </w:style>
  <w:style w:type="character" w:customStyle="1" w:styleId="AlertTok">
    <w:name w:val="AlertTok"/>
    <w:basedOn w:val="VerbatimChar"/>
    <w:rPr>
      <w:rFonts w:ascii="Consolas" w:hAnsi="Consolas"/>
      <w:b/>
      <w:color w:val="FF0000"/>
      <w:sz w:val="20"/>
      <w:shd w:val="clear" w:color="auto" w:fill="E8F2FE"/>
    </w:rPr>
  </w:style>
  <w:style w:type="character" w:customStyle="1" w:styleId="ErrorTok">
    <w:name w:val="ErrorTok"/>
    <w:basedOn w:val="VerbatimChar"/>
    <w:rPr>
      <w:rFonts w:ascii="Consolas" w:hAnsi="Consolas"/>
      <w:b/>
      <w:color w:val="FF0000"/>
      <w:sz w:val="20"/>
      <w:shd w:val="clear" w:color="auto" w:fill="E8F2FE"/>
    </w:rPr>
  </w:style>
  <w:style w:type="character" w:customStyle="1" w:styleId="NormalTok">
    <w:name w:val="NormalTok"/>
    <w:basedOn w:val="VerbatimChar"/>
    <w:rPr>
      <w:rFonts w:ascii="Consolas" w:hAnsi="Consolas"/>
      <w:sz w:val="20"/>
      <w:shd w:val="clear" w:color="auto" w:fill="E8F2FE"/>
    </w:rPr>
  </w:style>
  <w:style w:type="character" w:customStyle="1" w:styleId="TextoindependienteCar">
    <w:name w:val="Texto independiente Car"/>
    <w:basedOn w:val="Fuentedeprrafopredeter"/>
    <w:link w:val="Textoindependiente"/>
    <w:rsid w:val="009F13F5"/>
    <w:rPr>
      <w:sz w:val="22"/>
    </w:rPr>
  </w:style>
  <w:style w:type="paragraph" w:customStyle="1" w:styleId="Listamultinivel">
    <w:name w:val="Lista multinivel"/>
    <w:basedOn w:val="Normal"/>
    <w:qFormat/>
    <w:rsid w:val="00051BBF"/>
    <w:pPr>
      <w:numPr>
        <w:numId w:val="2"/>
      </w:numPr>
    </w:pPr>
    <w:rPr>
      <w:rFonts w:eastAsia="Times New Roman" w:cs="Times New Roman"/>
      <w:szCs w:val="20"/>
      <w:lang w:val="es-ES_tradnl" w:eastAsia="es-ES"/>
    </w:rPr>
  </w:style>
  <w:style w:type="character" w:customStyle="1" w:styleId="Enfatizadonormal">
    <w:name w:val="Enfatizado normal"/>
    <w:basedOn w:val="Fuentedeprrafopredeter"/>
    <w:uiPriority w:val="1"/>
    <w:qFormat/>
    <w:rsid w:val="00051BBF"/>
    <w:rPr>
      <w:b/>
    </w:rPr>
  </w:style>
  <w:style w:type="paragraph" w:customStyle="1" w:styleId="Textonormal">
    <w:name w:val="Texto normal"/>
    <w:basedOn w:val="Normal"/>
    <w:qFormat/>
    <w:rsid w:val="009E323F"/>
    <w:rPr>
      <w:rFonts w:ascii="Barlow" w:eastAsia="Times New Roman" w:hAnsi="Barlow" w:cs="Times New Roman"/>
      <w:szCs w:val="20"/>
      <w:lang w:val="es-ES_tradnl" w:eastAsia="es-ES"/>
    </w:rPr>
  </w:style>
  <w:style w:type="character" w:customStyle="1" w:styleId="TextonormalCOLOR">
    <w:name w:val="Texto normal COLOR"/>
    <w:basedOn w:val="Fuentedeprrafopredeter"/>
    <w:uiPriority w:val="1"/>
    <w:rsid w:val="009E323F"/>
    <w:rPr>
      <w:color w:val="C56650"/>
    </w:rPr>
  </w:style>
  <w:style w:type="character" w:customStyle="1" w:styleId="Cursiva">
    <w:name w:val="Cursiva"/>
    <w:basedOn w:val="Fuentedeprrafopredeter"/>
    <w:uiPriority w:val="1"/>
    <w:qFormat/>
    <w:rsid w:val="00DA3FEC"/>
    <w:rPr>
      <w:rFonts w:ascii="Arial" w:hAnsi="Arial"/>
      <w:i/>
    </w:rPr>
  </w:style>
  <w:style w:type="paragraph" w:customStyle="1" w:styleId="1">
    <w:name w:val="1."/>
    <w:basedOn w:val="Normal"/>
    <w:qFormat/>
    <w:rsid w:val="00AE4128"/>
    <w:pPr>
      <w:numPr>
        <w:numId w:val="10"/>
      </w:numPr>
    </w:pPr>
    <w:rPr>
      <w:lang w:val="es-ES_tradnl"/>
    </w:rPr>
  </w:style>
  <w:style w:type="paragraph" w:customStyle="1" w:styleId="a">
    <w:name w:val="a)"/>
    <w:basedOn w:val="Normal"/>
    <w:qFormat/>
    <w:rsid w:val="00DF32D6"/>
    <w:pPr>
      <w:numPr>
        <w:numId w:val="9"/>
      </w:numPr>
      <w:ind w:left="284" w:hanging="284"/>
    </w:pPr>
  </w:style>
  <w:style w:type="table" w:styleId="Tablanormal2">
    <w:name w:val="Plain Table 2"/>
    <w:basedOn w:val="Tablanormal"/>
    <w:rsid w:val="004F36F7"/>
    <w:pPr>
      <w:spacing w:after="0"/>
    </w:pPr>
    <w:tblPr>
      <w:tblStyleRowBandSize w:val="1"/>
      <w:tblStyleColBandSize w:val="1"/>
      <w:tblBorders>
        <w:top w:val="single" w:sz="4" w:space="0" w:color="36A3FF" w:themeColor="text1" w:themeTint="80"/>
        <w:bottom w:val="single" w:sz="4" w:space="0" w:color="36A3FF" w:themeColor="text1" w:themeTint="80"/>
      </w:tblBorders>
    </w:tblPr>
    <w:tblStylePr w:type="firstRow">
      <w:rPr>
        <w:b/>
        <w:bCs/>
      </w:rPr>
      <w:tblPr/>
      <w:tcPr>
        <w:tcBorders>
          <w:bottom w:val="single" w:sz="4" w:space="0" w:color="36A3FF" w:themeColor="text1" w:themeTint="80"/>
        </w:tcBorders>
      </w:tcPr>
    </w:tblStylePr>
    <w:tblStylePr w:type="lastRow">
      <w:rPr>
        <w:b/>
        <w:bCs/>
      </w:rPr>
      <w:tblPr/>
      <w:tcPr>
        <w:tcBorders>
          <w:top w:val="single" w:sz="4" w:space="0" w:color="36A3FF" w:themeColor="text1" w:themeTint="80"/>
        </w:tcBorders>
      </w:tcPr>
    </w:tblStylePr>
    <w:tblStylePr w:type="firstCol">
      <w:rPr>
        <w:b/>
        <w:bCs/>
      </w:rPr>
    </w:tblStylePr>
    <w:tblStylePr w:type="lastCol">
      <w:rPr>
        <w:b/>
        <w:bCs/>
      </w:rPr>
    </w:tblStylePr>
    <w:tblStylePr w:type="band1Vert">
      <w:tblPr/>
      <w:tcPr>
        <w:tcBorders>
          <w:left w:val="single" w:sz="4" w:space="0" w:color="36A3FF" w:themeColor="text1" w:themeTint="80"/>
          <w:right w:val="single" w:sz="4" w:space="0" w:color="36A3FF" w:themeColor="text1" w:themeTint="80"/>
        </w:tcBorders>
      </w:tcPr>
    </w:tblStylePr>
    <w:tblStylePr w:type="band2Vert">
      <w:tblPr/>
      <w:tcPr>
        <w:tcBorders>
          <w:left w:val="single" w:sz="4" w:space="0" w:color="36A3FF" w:themeColor="text1" w:themeTint="80"/>
          <w:right w:val="single" w:sz="4" w:space="0" w:color="36A3FF" w:themeColor="text1" w:themeTint="80"/>
        </w:tcBorders>
      </w:tcPr>
    </w:tblStylePr>
    <w:tblStylePr w:type="band1Horz">
      <w:tblPr/>
      <w:tcPr>
        <w:tcBorders>
          <w:top w:val="single" w:sz="4" w:space="0" w:color="36A3FF" w:themeColor="text1" w:themeTint="80"/>
          <w:bottom w:val="single" w:sz="4" w:space="0" w:color="36A3FF" w:themeColor="text1" w:themeTint="80"/>
        </w:tcBorders>
      </w:tcPr>
    </w:tblStylePr>
  </w:style>
  <w:style w:type="table" w:styleId="Tablanormal4">
    <w:name w:val="Plain Table 4"/>
    <w:basedOn w:val="Tablanormal"/>
    <w:rsid w:val="004F36F7"/>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rsid w:val="004F36F7"/>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A3F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A3F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A3F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A3F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cuadrcula2">
    <w:name w:val="Grid Table 2"/>
    <w:basedOn w:val="Tablanormal"/>
    <w:rsid w:val="004F36F7"/>
    <w:pPr>
      <w:spacing w:after="0"/>
    </w:pPr>
    <w:tblPr>
      <w:tblStyleRowBandSize w:val="1"/>
      <w:tblStyleColBandSize w:val="1"/>
      <w:tblBorders>
        <w:top w:val="single" w:sz="2" w:space="0" w:color="0F91FF" w:themeColor="text1" w:themeTint="99"/>
        <w:bottom w:val="single" w:sz="2" w:space="0" w:color="0F91FF" w:themeColor="text1" w:themeTint="99"/>
        <w:insideH w:val="single" w:sz="2" w:space="0" w:color="0F91FF" w:themeColor="text1" w:themeTint="99"/>
        <w:insideV w:val="single" w:sz="2" w:space="0" w:color="0F91FF" w:themeColor="text1" w:themeTint="99"/>
      </w:tblBorders>
    </w:tblPr>
    <w:tblStylePr w:type="firstRow">
      <w:rPr>
        <w:b/>
        <w:bCs/>
      </w:rPr>
      <w:tblPr/>
      <w:tcPr>
        <w:tcBorders>
          <w:top w:val="nil"/>
          <w:bottom w:val="single" w:sz="12" w:space="0" w:color="0F91FF" w:themeColor="text1" w:themeTint="99"/>
          <w:insideH w:val="nil"/>
          <w:insideV w:val="nil"/>
        </w:tcBorders>
        <w:shd w:val="clear" w:color="auto" w:fill="FFFFFF" w:themeFill="background1"/>
      </w:tcPr>
    </w:tblStylePr>
    <w:tblStylePr w:type="lastRow">
      <w:rPr>
        <w:b/>
        <w:bCs/>
      </w:rPr>
      <w:tblPr/>
      <w:tcPr>
        <w:tcBorders>
          <w:top w:val="double" w:sz="2" w:space="0" w:color="0F91FF"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FDAFF" w:themeFill="text1" w:themeFillTint="33"/>
      </w:tcPr>
    </w:tblStylePr>
    <w:tblStylePr w:type="band1Horz">
      <w:tblPr/>
      <w:tcPr>
        <w:shd w:val="clear" w:color="auto" w:fill="AFDAFF" w:themeFill="text1" w:themeFillTint="33"/>
      </w:tcPr>
    </w:tblStylePr>
  </w:style>
  <w:style w:type="table" w:styleId="Tabladecuadrcula3">
    <w:name w:val="Grid Table 3"/>
    <w:basedOn w:val="Tablanormal"/>
    <w:rsid w:val="004F36F7"/>
    <w:pPr>
      <w:spacing w:after="0"/>
    </w:pPr>
    <w:tblPr>
      <w:tblStyleRowBandSize w:val="1"/>
      <w:tblStyleColBandSize w:val="1"/>
      <w:tblBorders>
        <w:top w:val="single" w:sz="4" w:space="0" w:color="0F91FF" w:themeColor="text1" w:themeTint="99"/>
        <w:left w:val="single" w:sz="4" w:space="0" w:color="0F91FF" w:themeColor="text1" w:themeTint="99"/>
        <w:bottom w:val="single" w:sz="4" w:space="0" w:color="0F91FF" w:themeColor="text1" w:themeTint="99"/>
        <w:right w:val="single" w:sz="4" w:space="0" w:color="0F91FF" w:themeColor="text1" w:themeTint="99"/>
        <w:insideH w:val="single" w:sz="4" w:space="0" w:color="0F91FF" w:themeColor="text1" w:themeTint="99"/>
        <w:insideV w:val="single" w:sz="4" w:space="0" w:color="0F91FF"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FDAFF" w:themeFill="text1" w:themeFillTint="33"/>
      </w:tcPr>
    </w:tblStylePr>
    <w:tblStylePr w:type="band1Horz">
      <w:tblPr/>
      <w:tcPr>
        <w:shd w:val="clear" w:color="auto" w:fill="AFDAFF" w:themeFill="text1" w:themeFillTint="33"/>
      </w:tcPr>
    </w:tblStylePr>
    <w:tblStylePr w:type="neCell">
      <w:tblPr/>
      <w:tcPr>
        <w:tcBorders>
          <w:bottom w:val="single" w:sz="4" w:space="0" w:color="0F91FF" w:themeColor="text1" w:themeTint="99"/>
        </w:tcBorders>
      </w:tcPr>
    </w:tblStylePr>
    <w:tblStylePr w:type="nwCell">
      <w:tblPr/>
      <w:tcPr>
        <w:tcBorders>
          <w:bottom w:val="single" w:sz="4" w:space="0" w:color="0F91FF" w:themeColor="text1" w:themeTint="99"/>
        </w:tcBorders>
      </w:tcPr>
    </w:tblStylePr>
    <w:tblStylePr w:type="seCell">
      <w:tblPr/>
      <w:tcPr>
        <w:tcBorders>
          <w:top w:val="single" w:sz="4" w:space="0" w:color="0F91FF" w:themeColor="text1" w:themeTint="99"/>
        </w:tcBorders>
      </w:tcPr>
    </w:tblStylePr>
    <w:tblStylePr w:type="swCell">
      <w:tblPr/>
      <w:tcPr>
        <w:tcBorders>
          <w:top w:val="single" w:sz="4" w:space="0" w:color="0F91FF" w:themeColor="text1" w:themeTint="99"/>
        </w:tcBorders>
      </w:tcPr>
    </w:tblStylePr>
  </w:style>
  <w:style w:type="table" w:styleId="Tablanormal1">
    <w:name w:val="Plain Table 1"/>
    <w:basedOn w:val="Tablanormal"/>
    <w:rsid w:val="004F36F7"/>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Enfatizadoazul">
    <w:name w:val="Enfatizado azul"/>
    <w:basedOn w:val="TextoindependienteCar"/>
    <w:uiPriority w:val="1"/>
    <w:qFormat/>
    <w:rsid w:val="007712B0"/>
    <w:rPr>
      <w:b/>
      <w:color w:val="48565F" w:themeColor="accent3" w:themeShade="80"/>
      <w:sz w:val="22"/>
      <w:szCs w:val="24"/>
    </w:rPr>
  </w:style>
  <w:style w:type="paragraph" w:customStyle="1" w:styleId="TituloN2">
    <w:name w:val="Titulo N2"/>
    <w:basedOn w:val="Normal"/>
    <w:next w:val="Normal"/>
    <w:qFormat/>
    <w:rsid w:val="009415FF"/>
    <w:pPr>
      <w:suppressAutoHyphens/>
      <w:spacing w:before="200"/>
      <w:jc w:val="left"/>
    </w:pPr>
    <w:rPr>
      <w:rFonts w:ascii="Documan Medium" w:hAnsi="Documan Medium"/>
      <w:color w:val="0096FF" w:themeColor="accent2"/>
      <w:szCs w:val="22"/>
      <w14:stylisticSets>
        <w14:styleSet w14:id="5"/>
      </w14:stylisticSets>
    </w:rPr>
  </w:style>
  <w:style w:type="paragraph" w:customStyle="1" w:styleId="SubttuloREE">
    <w:name w:val="Subtítulo REE"/>
    <w:basedOn w:val="Normal"/>
    <w:next w:val="Textonormal"/>
    <w:rsid w:val="008F79F5"/>
    <w:pPr>
      <w:spacing w:before="240" w:line="280" w:lineRule="exact"/>
    </w:pPr>
    <w:rPr>
      <w:rFonts w:eastAsia="Times New Roman" w:cs="Times New Roman"/>
      <w:b/>
      <w:color w:val="006699"/>
      <w:lang w:val="es-ES" w:eastAsia="es-ES"/>
    </w:rPr>
  </w:style>
  <w:style w:type="paragraph" w:customStyle="1" w:styleId="TexTabla">
    <w:name w:val="TexTabla"/>
    <w:basedOn w:val="Textonormal"/>
    <w:rsid w:val="008F79F5"/>
    <w:pPr>
      <w:suppressAutoHyphens/>
      <w:spacing w:before="40" w:after="40" w:line="240" w:lineRule="atLeast"/>
      <w:jc w:val="right"/>
    </w:pPr>
    <w:rPr>
      <w:sz w:val="20"/>
    </w:rPr>
  </w:style>
  <w:style w:type="paragraph" w:customStyle="1" w:styleId="NumTablas">
    <w:name w:val="Num_Tablas"/>
    <w:basedOn w:val="Normal"/>
    <w:next w:val="Normal"/>
    <w:autoRedefine/>
    <w:qFormat/>
    <w:rsid w:val="002F1E70"/>
    <w:pPr>
      <w:numPr>
        <w:numId w:val="4"/>
      </w:numPr>
      <w:tabs>
        <w:tab w:val="left" w:pos="993"/>
      </w:tabs>
      <w:spacing w:before="200" w:after="300"/>
      <w:ind w:left="993" w:hanging="993"/>
      <w:jc w:val="left"/>
    </w:pPr>
    <w:rPr>
      <w:rFonts w:eastAsia="Times New Roman" w:cs="Times New Roman"/>
      <w:color w:val="003C6E" w:themeColor="accent6"/>
      <w:szCs w:val="22"/>
      <w:lang w:val="es-ES_tradnl" w:eastAsia="es-ES"/>
    </w:rPr>
  </w:style>
  <w:style w:type="paragraph" w:customStyle="1" w:styleId="NumFiguras">
    <w:name w:val="Num_Figuras"/>
    <w:basedOn w:val="Normal"/>
    <w:next w:val="Normal"/>
    <w:autoRedefine/>
    <w:qFormat/>
    <w:rsid w:val="00DA2B5B"/>
    <w:pPr>
      <w:numPr>
        <w:numId w:val="5"/>
      </w:numPr>
      <w:tabs>
        <w:tab w:val="left" w:pos="1701"/>
      </w:tabs>
      <w:spacing w:before="200" w:after="300"/>
      <w:ind w:left="1134" w:hanging="1134"/>
      <w:jc w:val="left"/>
    </w:pPr>
    <w:rPr>
      <w:rFonts w:eastAsia="Times New Roman" w:cs="Times New Roman"/>
      <w:noProof/>
      <w:color w:val="003C6E" w:themeColor="accent6"/>
      <w:szCs w:val="22"/>
      <w:lang w:val="es-ES_tradnl" w:eastAsia="es-ES"/>
    </w:rPr>
  </w:style>
  <w:style w:type="paragraph" w:customStyle="1" w:styleId="ituloREE5">
    <w:name w:val="itulo REE_5"/>
    <w:basedOn w:val="Normal"/>
    <w:rsid w:val="007D0B18"/>
    <w:pPr>
      <w:keepNext/>
      <w:numPr>
        <w:ilvl w:val="4"/>
        <w:numId w:val="3"/>
      </w:numPr>
      <w:suppressAutoHyphens/>
      <w:spacing w:before="280" w:after="120" w:line="300" w:lineRule="exact"/>
      <w:ind w:left="993" w:right="-2" w:hanging="993"/>
      <w:contextualSpacing/>
      <w:jc w:val="left"/>
    </w:pPr>
    <w:rPr>
      <w:rFonts w:ascii="Barlow Medium" w:eastAsia="Times New Roman" w:hAnsi="Barlow Medium" w:cs="Times New Roman"/>
      <w:color w:val="006699"/>
      <w:lang w:val="es-ES"/>
    </w:rPr>
  </w:style>
  <w:style w:type="paragraph" w:customStyle="1" w:styleId="PiedeTabla">
    <w:name w:val="Pie de Tabla"/>
    <w:basedOn w:val="Normal"/>
    <w:next w:val="Normal"/>
    <w:qFormat/>
    <w:rsid w:val="0061088E"/>
    <w:pPr>
      <w:spacing w:before="160" w:after="240"/>
      <w:contextualSpacing/>
    </w:pPr>
    <w:rPr>
      <w:rFonts w:eastAsia="Times New Roman"/>
      <w:sz w:val="20"/>
      <w:szCs w:val="20"/>
      <w:lang w:val="es-ES" w:eastAsia="es-ES"/>
    </w:rPr>
  </w:style>
  <w:style w:type="paragraph" w:customStyle="1" w:styleId="CabTabla">
    <w:name w:val="CabTabla"/>
    <w:basedOn w:val="TexTabla"/>
    <w:rsid w:val="008F79F5"/>
    <w:rPr>
      <w:rFonts w:ascii="Barlow SemiBold" w:hAnsi="Barlow SemiBold"/>
      <w:color w:val="003C6E" w:themeColor="accent1"/>
    </w:rPr>
  </w:style>
  <w:style w:type="paragraph" w:customStyle="1" w:styleId="PieFoto">
    <w:name w:val="Pie_Foto"/>
    <w:basedOn w:val="Normal"/>
    <w:next w:val="Normal"/>
    <w:qFormat/>
    <w:rsid w:val="007712B0"/>
    <w:pPr>
      <w:numPr>
        <w:numId w:val="6"/>
      </w:numPr>
      <w:suppressAutoHyphens/>
      <w:spacing w:before="120" w:after="300"/>
      <w:ind w:left="709" w:right="56" w:hanging="709"/>
      <w:jc w:val="left"/>
    </w:pPr>
    <w:rPr>
      <w:rFonts w:eastAsia="Times New Roman" w:cs="Times New Roman"/>
      <w:sz w:val="20"/>
      <w:szCs w:val="20"/>
      <w:lang w:val="en-US" w:eastAsia="es-ES"/>
    </w:rPr>
  </w:style>
  <w:style w:type="paragraph" w:styleId="Prrafodelista">
    <w:name w:val="List Paragraph"/>
    <w:basedOn w:val="Normal"/>
    <w:rsid w:val="008F79F5"/>
    <w:pPr>
      <w:ind w:left="720"/>
      <w:contextualSpacing/>
    </w:pPr>
  </w:style>
  <w:style w:type="character" w:customStyle="1" w:styleId="Ttulo4Car">
    <w:name w:val="Título 4 Car"/>
    <w:basedOn w:val="Fuentedeprrafopredeter"/>
    <w:link w:val="Ttulo4"/>
    <w:uiPriority w:val="9"/>
    <w:rsid w:val="009415FF"/>
    <w:rPr>
      <w:rFonts w:ascii="Documan Medium" w:eastAsiaTheme="majorEastAsia" w:hAnsi="Documan Medium" w:cstheme="majorBidi"/>
      <w:color w:val="0096FF" w:themeColor="accent2"/>
      <w:szCs w:val="28"/>
    </w:rPr>
  </w:style>
  <w:style w:type="paragraph" w:styleId="TDC4">
    <w:name w:val="toc 4"/>
    <w:basedOn w:val="Normal"/>
    <w:next w:val="Normal"/>
    <w:autoRedefine/>
    <w:uiPriority w:val="39"/>
    <w:unhideWhenUsed/>
    <w:rsid w:val="00E47DF4"/>
    <w:pPr>
      <w:tabs>
        <w:tab w:val="left" w:pos="2156"/>
        <w:tab w:val="right" w:leader="dot" w:pos="10490"/>
      </w:tabs>
      <w:spacing w:before="160"/>
      <w:ind w:left="2170" w:hanging="826"/>
      <w:jc w:val="left"/>
    </w:pPr>
    <w:rPr>
      <w:noProof/>
    </w:rPr>
  </w:style>
  <w:style w:type="character" w:styleId="nfasissutil">
    <w:name w:val="Subtle Emphasis"/>
    <w:basedOn w:val="Fuentedeprrafopredeter"/>
    <w:rsid w:val="00723025"/>
    <w:rPr>
      <w:i/>
      <w:iCs/>
      <w:color w:val="0072D2" w:themeColor="text1" w:themeTint="BF"/>
    </w:rPr>
  </w:style>
  <w:style w:type="paragraph" w:styleId="Textonotaalfinal">
    <w:name w:val="endnote text"/>
    <w:basedOn w:val="Normal"/>
    <w:link w:val="TextonotaalfinalCar"/>
    <w:semiHidden/>
    <w:unhideWhenUsed/>
    <w:rsid w:val="005D168C"/>
    <w:pPr>
      <w:spacing w:after="0"/>
    </w:pPr>
    <w:rPr>
      <w:sz w:val="20"/>
      <w:szCs w:val="20"/>
    </w:rPr>
  </w:style>
  <w:style w:type="character" w:customStyle="1" w:styleId="TextonotaalfinalCar">
    <w:name w:val="Texto nota al final Car"/>
    <w:basedOn w:val="Fuentedeprrafopredeter"/>
    <w:link w:val="Textonotaalfinal"/>
    <w:semiHidden/>
    <w:rsid w:val="005D168C"/>
    <w:rPr>
      <w:sz w:val="20"/>
      <w:szCs w:val="20"/>
    </w:rPr>
  </w:style>
  <w:style w:type="character" w:styleId="Refdenotaalfinal">
    <w:name w:val="endnote reference"/>
    <w:basedOn w:val="Fuentedeprrafopredeter"/>
    <w:semiHidden/>
    <w:unhideWhenUsed/>
    <w:rsid w:val="005D168C"/>
    <w:rPr>
      <w:vertAlign w:val="superscript"/>
    </w:rPr>
  </w:style>
  <w:style w:type="paragraph" w:customStyle="1" w:styleId="Notas">
    <w:name w:val="Notas"/>
    <w:basedOn w:val="Normal"/>
    <w:qFormat/>
    <w:rsid w:val="00F13054"/>
    <w:pPr>
      <w:spacing w:before="100"/>
    </w:pPr>
  </w:style>
  <w:style w:type="table" w:styleId="Tablaconcuadrculaclara">
    <w:name w:val="Grid Table Light"/>
    <w:basedOn w:val="Tablanormal"/>
    <w:rsid w:val="00B4566A"/>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46715A"/>
    <w:rPr>
      <w:color w:val="605E5C"/>
      <w:shd w:val="clear" w:color="auto" w:fill="E1DFDD"/>
    </w:rPr>
  </w:style>
  <w:style w:type="character" w:customStyle="1" w:styleId="TextonotapieCar">
    <w:name w:val="Texto nota pie Car"/>
    <w:basedOn w:val="Fuentedeprrafopredeter"/>
    <w:link w:val="Textonotapie"/>
    <w:uiPriority w:val="9"/>
    <w:rsid w:val="00226947"/>
    <w:rPr>
      <w:rFonts w:ascii="Arial" w:hAnsi="Arial" w:cs="Arial"/>
      <w:sz w:val="18"/>
      <w:lang w:val="en-GB"/>
    </w:rPr>
  </w:style>
  <w:style w:type="character" w:customStyle="1" w:styleId="TtuloCar">
    <w:name w:val="Título Car"/>
    <w:aliases w:val="Título portada Car"/>
    <w:basedOn w:val="Fuentedeprrafopredeter"/>
    <w:link w:val="Ttulo"/>
    <w:rsid w:val="008E337C"/>
    <w:rPr>
      <w:rFonts w:ascii="Documan SemiBold" w:eastAsiaTheme="majorEastAsia" w:hAnsi="Documan SemiBold" w:cstheme="majorBidi"/>
      <w:bCs/>
      <w:color w:val="0096FF" w:themeColor="accent2"/>
      <w:sz w:val="48"/>
      <w:szCs w:val="48"/>
    </w:rPr>
  </w:style>
  <w:style w:type="character" w:customStyle="1" w:styleId="SubttuloCar">
    <w:name w:val="Subtítulo Car"/>
    <w:aliases w:val="Subtitulo portada No Car"/>
    <w:basedOn w:val="Fuentedeprrafopredeter"/>
    <w:link w:val="Subttulo"/>
    <w:rsid w:val="003D1400"/>
    <w:rPr>
      <w:rFonts w:ascii="Arial" w:eastAsiaTheme="majorEastAsia" w:hAnsi="Arial" w:cs="Arial"/>
      <w:b/>
      <w:bCs/>
      <w:color w:val="003C6E" w:themeColor="accent6"/>
      <w:sz w:val="36"/>
      <w:szCs w:val="30"/>
    </w:rPr>
  </w:style>
  <w:style w:type="character" w:customStyle="1" w:styleId="FechaCar">
    <w:name w:val="Fecha Car"/>
    <w:basedOn w:val="Fuentedeprrafopredeter"/>
    <w:link w:val="Fecha"/>
    <w:rsid w:val="008E337C"/>
    <w:rPr>
      <w:rFonts w:ascii="Roboto" w:hAnsi="Roboto" w:cs="Arial"/>
    </w:rPr>
  </w:style>
  <w:style w:type="character" w:customStyle="1" w:styleId="Enfatizadoturquesa">
    <w:name w:val="Enfatizado turquesa"/>
    <w:basedOn w:val="Enfatizadoazul"/>
    <w:uiPriority w:val="1"/>
    <w:qFormat/>
    <w:rsid w:val="000A0BFF"/>
    <w:rPr>
      <w:b/>
      <w:color w:val="0096FF" w:themeColor="accent2"/>
      <w:sz w:val="22"/>
      <w:szCs w:val="24"/>
    </w:rPr>
  </w:style>
  <w:style w:type="numbering" w:customStyle="1" w:styleId="Estilo1">
    <w:name w:val="Estilo1"/>
    <w:uiPriority w:val="99"/>
    <w:rsid w:val="00B3739F"/>
    <w:pPr>
      <w:numPr>
        <w:numId w:val="7"/>
      </w:numPr>
    </w:pPr>
  </w:style>
  <w:style w:type="paragraph" w:styleId="Textosinformato">
    <w:name w:val="Plain Text"/>
    <w:basedOn w:val="Normal"/>
    <w:link w:val="TextosinformatoCar"/>
    <w:unhideWhenUsed/>
    <w:rsid w:val="007A6369"/>
    <w:pPr>
      <w:spacing w:after="0"/>
    </w:pPr>
    <w:rPr>
      <w:rFonts w:ascii="Consolas" w:hAnsi="Consolas"/>
      <w:sz w:val="21"/>
      <w:szCs w:val="21"/>
    </w:rPr>
  </w:style>
  <w:style w:type="character" w:customStyle="1" w:styleId="TextosinformatoCar">
    <w:name w:val="Texto sin formato Car"/>
    <w:basedOn w:val="Fuentedeprrafopredeter"/>
    <w:link w:val="Textosinformato"/>
    <w:rsid w:val="007A6369"/>
    <w:rPr>
      <w:rFonts w:ascii="Consolas" w:hAnsi="Consolas" w:cs="Arial"/>
      <w:sz w:val="21"/>
      <w:szCs w:val="21"/>
    </w:rPr>
  </w:style>
  <w:style w:type="paragraph" w:customStyle="1" w:styleId="TtuloTexTabla">
    <w:name w:val="Título Tex_Tabla"/>
    <w:basedOn w:val="TextoTabla"/>
    <w:link w:val="TtuloTexTablaCar"/>
    <w:autoRedefine/>
    <w:qFormat/>
    <w:rsid w:val="000C7BDA"/>
    <w:pPr>
      <w:keepNext/>
      <w:framePr w:wrap="around"/>
    </w:pPr>
    <w:rPr>
      <w:b/>
      <w:color w:val="0096FF" w:themeColor="accent2"/>
      <w:szCs w:val="25"/>
    </w:rPr>
  </w:style>
  <w:style w:type="paragraph" w:customStyle="1" w:styleId="Estilo2">
    <w:name w:val="Estilo2"/>
    <w:basedOn w:val="TtuloTexTabla"/>
    <w:link w:val="Estilo2Car"/>
    <w:rsid w:val="00DA2B5B"/>
    <w:pPr>
      <w:framePr w:wrap="around"/>
    </w:pPr>
  </w:style>
  <w:style w:type="paragraph" w:customStyle="1" w:styleId="Estilo3">
    <w:name w:val="Estilo3"/>
    <w:basedOn w:val="Normal"/>
    <w:rsid w:val="00DA2B5B"/>
    <w:pPr>
      <w:keepNext/>
      <w:framePr w:hSpace="141" w:wrap="around" w:vAnchor="text" w:hAnchor="margin" w:xAlign="center" w:y="-19"/>
    </w:pPr>
    <w:rPr>
      <w:color w:val="006699"/>
    </w:rPr>
  </w:style>
  <w:style w:type="character" w:customStyle="1" w:styleId="TextoTablaCar">
    <w:name w:val="Texto_Tabla Car"/>
    <w:basedOn w:val="TextoindependienteCar"/>
    <w:link w:val="TextoTabla"/>
    <w:rsid w:val="000C7BDA"/>
    <w:rPr>
      <w:rFonts w:ascii="Arial" w:hAnsi="Arial" w:cs="Arial"/>
      <w:sz w:val="22"/>
    </w:rPr>
  </w:style>
  <w:style w:type="character" w:customStyle="1" w:styleId="TtuloTexTablaCar">
    <w:name w:val="Título Tex_Tabla Car"/>
    <w:basedOn w:val="TextoTablaCar"/>
    <w:link w:val="TtuloTexTabla"/>
    <w:rsid w:val="000C7BDA"/>
    <w:rPr>
      <w:rFonts w:ascii="Arial" w:hAnsi="Arial" w:cs="Arial"/>
      <w:b/>
      <w:color w:val="0096FF" w:themeColor="accent2"/>
      <w:sz w:val="22"/>
      <w:szCs w:val="25"/>
    </w:rPr>
  </w:style>
  <w:style w:type="character" w:customStyle="1" w:styleId="Estilo2Car">
    <w:name w:val="Estilo2 Car"/>
    <w:basedOn w:val="TtuloTexTablaCar"/>
    <w:link w:val="Estilo2"/>
    <w:rsid w:val="00DA2B5B"/>
    <w:rPr>
      <w:rFonts w:ascii="Roboto" w:hAnsi="Roboto" w:cs="Arial"/>
      <w:b/>
      <w:color w:val="003C6E" w:themeColor="accent6"/>
      <w:sz w:val="25"/>
      <w:szCs w:val="25"/>
    </w:rPr>
  </w:style>
  <w:style w:type="table" w:customStyle="1" w:styleId="Estilo4">
    <w:name w:val="Estilo4"/>
    <w:basedOn w:val="Tablanormal"/>
    <w:uiPriority w:val="99"/>
    <w:rsid w:val="00574AE4"/>
    <w:pPr>
      <w:spacing w:after="0"/>
    </w:pPr>
    <w:tblPr/>
  </w:style>
  <w:style w:type="table" w:customStyle="1" w:styleId="TablaNewco">
    <w:name w:val="Tabla_Newco"/>
    <w:basedOn w:val="Tablanormal"/>
    <w:uiPriority w:val="99"/>
    <w:rsid w:val="00866951"/>
    <w:pPr>
      <w:spacing w:before="60" w:after="60"/>
    </w:pPr>
    <w:rPr>
      <w:rFonts w:ascii="Arial" w:hAnsi="Arial"/>
      <w:sz w:val="22"/>
    </w:rPr>
    <w:tblPr>
      <w:tblStyleRowBandSize w:val="1"/>
      <w:tblBorders>
        <w:insideH w:val="dashed" w:sz="4" w:space="0" w:color="0096FF" w:themeColor="accent2"/>
      </w:tblBorders>
    </w:tblPr>
    <w:tcPr>
      <w:vAlign w:val="bottom"/>
    </w:tcPr>
    <w:tblStylePr w:type="firstRow">
      <w:rPr>
        <w:rFonts w:ascii="Arial" w:hAnsi="Arial"/>
        <w:b/>
        <w:color w:val="0096FF" w:themeColor="accent2"/>
        <w:sz w:val="22"/>
      </w:rPr>
      <w:tblPr/>
      <w:tcPr>
        <w:tcBorders>
          <w:bottom w:val="nil"/>
        </w:tcBorders>
      </w:tcPr>
    </w:tblStylePr>
    <w:tblStylePr w:type="lastRow">
      <w:rPr>
        <w:rFonts w:ascii="Arial" w:hAnsi="Arial"/>
        <w:b/>
        <w:color w:val="0096FF" w:themeColor="accent2"/>
        <w:sz w:val="22"/>
      </w:rPr>
      <w:tblPr/>
      <w:tcPr>
        <w:tcBorders>
          <w:bottom w:val="single" w:sz="4" w:space="0" w:color="0096FF" w:themeColor="accent2"/>
        </w:tcBorders>
      </w:tc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table" w:customStyle="1" w:styleId="TablaNewco2">
    <w:name w:val="Tabla_Newco2"/>
    <w:basedOn w:val="Tablanormal"/>
    <w:uiPriority w:val="99"/>
    <w:rsid w:val="00866951"/>
    <w:pPr>
      <w:spacing w:before="60" w:after="60"/>
    </w:pPr>
    <w:tblPr>
      <w:tblStyleRowBandSize w:val="1"/>
      <w:tblBorders>
        <w:bottom w:val="dashed" w:sz="4" w:space="0" w:color="0096FF" w:themeColor="accent2"/>
      </w:tblBorders>
    </w:tblPr>
    <w:tcPr>
      <w:vAlign w:val="bottom"/>
    </w:tcPr>
    <w:tblStylePr w:type="firstRow">
      <w:rPr>
        <w:rFonts w:ascii="Arial" w:hAnsi="Arial"/>
        <w:b/>
        <w:color w:val="0096FF" w:themeColor="accent2"/>
        <w:sz w:val="22"/>
      </w:rPr>
      <w:tblPr/>
      <w:tcPr>
        <w:tcBorders>
          <w:bottom w:val="dashed" w:sz="4" w:space="0" w:color="0096FF" w:themeColor="accent2"/>
        </w:tcBorders>
      </w:tcPr>
    </w:tblStylePr>
    <w:tblStylePr w:type="lastRow">
      <w:rPr>
        <w:rFonts w:ascii="Arial" w:hAnsi="Arial"/>
        <w:b/>
        <w:color w:val="0096FF" w:themeColor="accent2"/>
        <w:sz w:val="22"/>
      </w:rPr>
      <w:tblPr/>
      <w:tcPr>
        <w:tcBorders>
          <w:top w:val="nil"/>
          <w:left w:val="nil"/>
          <w:bottom w:val="single" w:sz="4" w:space="0" w:color="0096FF" w:themeColor="accent2"/>
          <w:right w:val="nil"/>
          <w:insideH w:val="nil"/>
          <w:insideV w:val="nil"/>
        </w:tcBorders>
      </w:tcPr>
    </w:tblStylePr>
    <w:tblStylePr w:type="band1Horz">
      <w:rPr>
        <w:rFonts w:ascii="Arial" w:hAnsi="Arial"/>
        <w:sz w:val="22"/>
      </w:rPr>
      <w:tblPr/>
      <w:tcPr>
        <w:tcBorders>
          <w:bottom w:val="dashed" w:sz="4" w:space="0" w:color="0096FF" w:themeColor="accent2"/>
        </w:tcBorders>
      </w:tcPr>
    </w:tblStylePr>
    <w:tblStylePr w:type="band2Horz">
      <w:rPr>
        <w:rFonts w:ascii="Arial" w:hAnsi="Arial"/>
        <w:sz w:val="22"/>
      </w:rPr>
      <w:tblPr/>
      <w:tcPr>
        <w:tcBorders>
          <w:bottom w:val="dashed" w:sz="4" w:space="0" w:color="0096FF" w:themeColor="accent2"/>
        </w:tcBorders>
      </w:tcPr>
    </w:tblStylePr>
  </w:style>
  <w:style w:type="table" w:styleId="Tablaconcuadrcula4-nfasis2">
    <w:name w:val="Grid Table 4 Accent 2"/>
    <w:basedOn w:val="Tablanormal"/>
    <w:uiPriority w:val="49"/>
    <w:rsid w:val="005E2A8E"/>
    <w:pPr>
      <w:spacing w:after="0"/>
    </w:pPr>
    <w:tblPr>
      <w:tblStyleRowBandSize w:val="1"/>
      <w:tblStyleColBandSize w:val="1"/>
      <w:tblBorders>
        <w:top w:val="single" w:sz="4" w:space="0" w:color="66C0FF" w:themeColor="accent2" w:themeTint="99"/>
        <w:left w:val="single" w:sz="4" w:space="0" w:color="66C0FF" w:themeColor="accent2" w:themeTint="99"/>
        <w:bottom w:val="single" w:sz="4" w:space="0" w:color="66C0FF" w:themeColor="accent2" w:themeTint="99"/>
        <w:right w:val="single" w:sz="4" w:space="0" w:color="66C0FF" w:themeColor="accent2" w:themeTint="99"/>
        <w:insideH w:val="single" w:sz="4" w:space="0" w:color="66C0FF" w:themeColor="accent2" w:themeTint="99"/>
        <w:insideV w:val="single" w:sz="4" w:space="0" w:color="66C0FF" w:themeColor="accent2" w:themeTint="99"/>
      </w:tblBorders>
    </w:tblPr>
    <w:tblStylePr w:type="firstRow">
      <w:rPr>
        <w:b/>
        <w:bCs/>
        <w:color w:val="FFFFFF" w:themeColor="background1"/>
      </w:rPr>
      <w:tblPr/>
      <w:tcPr>
        <w:tcBorders>
          <w:top w:val="single" w:sz="4" w:space="0" w:color="0096FF" w:themeColor="accent2"/>
          <w:left w:val="single" w:sz="4" w:space="0" w:color="0096FF" w:themeColor="accent2"/>
          <w:bottom w:val="single" w:sz="4" w:space="0" w:color="0096FF" w:themeColor="accent2"/>
          <w:right w:val="single" w:sz="4" w:space="0" w:color="0096FF" w:themeColor="accent2"/>
          <w:insideH w:val="nil"/>
          <w:insideV w:val="nil"/>
        </w:tcBorders>
        <w:shd w:val="clear" w:color="auto" w:fill="0096FF" w:themeFill="accent2"/>
      </w:tcPr>
    </w:tblStylePr>
    <w:tblStylePr w:type="lastRow">
      <w:rPr>
        <w:b/>
        <w:bCs/>
      </w:rPr>
      <w:tblPr/>
      <w:tcPr>
        <w:tcBorders>
          <w:top w:val="double" w:sz="4" w:space="0" w:color="0096FF" w:themeColor="accent2"/>
        </w:tcBorders>
      </w:tcPr>
    </w:tblStylePr>
    <w:tblStylePr w:type="firstCol">
      <w:rPr>
        <w:b/>
        <w:bCs/>
      </w:rPr>
    </w:tblStylePr>
    <w:tblStylePr w:type="lastCol">
      <w:rPr>
        <w:b/>
        <w:bCs/>
      </w:rPr>
    </w:tblStylePr>
    <w:tblStylePr w:type="band1Vert">
      <w:tblPr/>
      <w:tcPr>
        <w:shd w:val="clear" w:color="auto" w:fill="CCEAFF" w:themeFill="accent2" w:themeFillTint="33"/>
      </w:tcPr>
    </w:tblStylePr>
    <w:tblStylePr w:type="band1Horz">
      <w:tblPr/>
      <w:tcPr>
        <w:shd w:val="clear" w:color="auto" w:fill="CCEAFF" w:themeFill="accent2" w:themeFillTint="33"/>
      </w:tcPr>
    </w:tblStylePr>
  </w:style>
  <w:style w:type="table" w:styleId="Tablaconcuadrcula7concolores-nfasis2">
    <w:name w:val="Grid Table 7 Colorful Accent 2"/>
    <w:basedOn w:val="Tablanormal"/>
    <w:uiPriority w:val="52"/>
    <w:rsid w:val="005E2A8E"/>
    <w:pPr>
      <w:spacing w:after="0"/>
    </w:pPr>
    <w:rPr>
      <w:color w:val="0070BF" w:themeColor="accent2" w:themeShade="BF"/>
    </w:rPr>
    <w:tblPr>
      <w:tblStyleRowBandSize w:val="1"/>
      <w:tblStyleColBandSize w:val="1"/>
      <w:tblBorders>
        <w:top w:val="single" w:sz="4" w:space="0" w:color="66C0FF" w:themeColor="accent2" w:themeTint="99"/>
        <w:left w:val="single" w:sz="4" w:space="0" w:color="66C0FF" w:themeColor="accent2" w:themeTint="99"/>
        <w:bottom w:val="single" w:sz="4" w:space="0" w:color="66C0FF" w:themeColor="accent2" w:themeTint="99"/>
        <w:right w:val="single" w:sz="4" w:space="0" w:color="66C0FF" w:themeColor="accent2" w:themeTint="99"/>
        <w:insideH w:val="single" w:sz="4" w:space="0" w:color="66C0FF" w:themeColor="accent2" w:themeTint="99"/>
        <w:insideV w:val="single" w:sz="4" w:space="0" w:color="66C0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EAFF" w:themeFill="accent2" w:themeFillTint="33"/>
      </w:tcPr>
    </w:tblStylePr>
    <w:tblStylePr w:type="band1Horz">
      <w:tblPr/>
      <w:tcPr>
        <w:shd w:val="clear" w:color="auto" w:fill="CCEAFF" w:themeFill="accent2" w:themeFillTint="33"/>
      </w:tcPr>
    </w:tblStylePr>
    <w:tblStylePr w:type="neCell">
      <w:tblPr/>
      <w:tcPr>
        <w:tcBorders>
          <w:bottom w:val="single" w:sz="4" w:space="0" w:color="66C0FF" w:themeColor="accent2" w:themeTint="99"/>
        </w:tcBorders>
      </w:tcPr>
    </w:tblStylePr>
    <w:tblStylePr w:type="nwCell">
      <w:tblPr/>
      <w:tcPr>
        <w:tcBorders>
          <w:bottom w:val="single" w:sz="4" w:space="0" w:color="66C0FF" w:themeColor="accent2" w:themeTint="99"/>
        </w:tcBorders>
      </w:tcPr>
    </w:tblStylePr>
    <w:tblStylePr w:type="seCell">
      <w:tblPr/>
      <w:tcPr>
        <w:tcBorders>
          <w:top w:val="single" w:sz="4" w:space="0" w:color="66C0FF" w:themeColor="accent2" w:themeTint="99"/>
        </w:tcBorders>
      </w:tcPr>
    </w:tblStylePr>
    <w:tblStylePr w:type="swCell">
      <w:tblPr/>
      <w:tcPr>
        <w:tcBorders>
          <w:top w:val="single" w:sz="4" w:space="0" w:color="66C0FF" w:themeColor="accent2" w:themeTint="99"/>
        </w:tcBorders>
      </w:tcPr>
    </w:tblStylePr>
  </w:style>
  <w:style w:type="table" w:customStyle="1" w:styleId="Newco">
    <w:name w:val="Newco"/>
    <w:basedOn w:val="Tablanormal"/>
    <w:uiPriority w:val="99"/>
    <w:rsid w:val="000C7BDA"/>
    <w:pPr>
      <w:spacing w:after="0"/>
    </w:pPr>
    <w:tblPr>
      <w:tblStyleRowBandSize w:val="1"/>
    </w:tblPr>
    <w:tblStylePr w:type="band1Horz">
      <w:rPr>
        <w:rFonts w:ascii="Arial" w:hAnsi="Arial"/>
        <w:color w:val="0A0A0A" w:themeColor="text2"/>
        <w:sz w:val="22"/>
      </w:rPr>
    </w:tblStylePr>
    <w:tblStylePr w:type="band2Horz">
      <w:rPr>
        <w:rFonts w:ascii="Arial" w:hAnsi="Arial"/>
        <w:color w:val="0A0A0A" w:themeColor="text2"/>
        <w:sz w:val="22"/>
      </w:rPr>
      <w:tblPr/>
      <w:tcPr>
        <w:tcBorders>
          <w:insideH w:val="nil"/>
        </w:tcBorders>
      </w:tcPr>
    </w:tblStylePr>
  </w:style>
  <w:style w:type="table" w:customStyle="1" w:styleId="Estilo5">
    <w:name w:val="Estilo5"/>
    <w:basedOn w:val="Tablanormal"/>
    <w:uiPriority w:val="99"/>
    <w:rsid w:val="002F1E70"/>
    <w:pPr>
      <w:spacing w:after="0"/>
    </w:pPr>
    <w:tblPr/>
  </w:style>
  <w:style w:type="table" w:customStyle="1" w:styleId="NewcoDEF">
    <w:name w:val="Newco_DEF"/>
    <w:basedOn w:val="Tablanormal"/>
    <w:uiPriority w:val="99"/>
    <w:rsid w:val="002F1E70"/>
    <w:pPr>
      <w:spacing w:after="0"/>
    </w:pPr>
    <w:tblPr/>
  </w:style>
  <w:style w:type="paragraph" w:customStyle="1" w:styleId="Tituloportada">
    <w:name w:val="Titulo portada"/>
    <w:basedOn w:val="Ttulo"/>
    <w:qFormat/>
    <w:rsid w:val="00615AF8"/>
    <w:pPr>
      <w:framePr w:wrap="notBeside"/>
    </w:pPr>
  </w:style>
  <w:style w:type="paragraph" w:customStyle="1" w:styleId="Subtituloportada">
    <w:name w:val="Subtitulo portada"/>
    <w:basedOn w:val="Subttulo"/>
    <w:qFormat/>
    <w:rsid w:val="00F765EE"/>
    <w:pPr>
      <w:framePr w:wrap="notBeside"/>
    </w:pPr>
  </w:style>
  <w:style w:type="table" w:customStyle="1" w:styleId="TablaNewco1">
    <w:name w:val="Tabla_Newco1"/>
    <w:basedOn w:val="Tablanormal"/>
    <w:uiPriority w:val="99"/>
    <w:rsid w:val="000B08CA"/>
    <w:pPr>
      <w:spacing w:before="60" w:after="60"/>
      <w:jc w:val="right"/>
    </w:pPr>
    <w:rPr>
      <w:rFonts w:ascii="Arial" w:hAnsi="Arial"/>
      <w:sz w:val="22"/>
    </w:rPr>
    <w:tblPr>
      <w:tblStyleRowBandSize w:val="1"/>
      <w:tblStyleColBandSize w:val="1"/>
      <w:tblBorders>
        <w:insideH w:val="dashed" w:sz="4" w:space="0" w:color="0096FF" w:themeColor="accent2"/>
      </w:tblBorders>
    </w:tblPr>
    <w:tcPr>
      <w:shd w:val="clear" w:color="auto" w:fill="auto"/>
      <w:vAlign w:val="bottom"/>
    </w:tcPr>
    <w:tblStylePr w:type="firstRow">
      <w:pPr>
        <w:jc w:val="right"/>
      </w:pPr>
      <w:rPr>
        <w:rFonts w:ascii="Arial" w:hAnsi="Arial"/>
        <w:b/>
        <w:color w:val="0096FF" w:themeColor="accent2"/>
        <w:sz w:val="22"/>
      </w:rPr>
      <w:tblPr/>
      <w:tcPr>
        <w:tcBorders>
          <w:bottom w:val="single" w:sz="4" w:space="0" w:color="0096FF" w:themeColor="accent2"/>
        </w:tcBorders>
        <w:shd w:val="clear" w:color="auto" w:fill="CCEAFF" w:themeFill="accent2" w:themeFillTint="33"/>
      </w:tcPr>
    </w:tblStylePr>
    <w:tblStylePr w:type="lastRow">
      <w:rPr>
        <w:rFonts w:ascii="Arial" w:hAnsi="Arial"/>
        <w:b/>
        <w:color w:val="0096FF" w:themeColor="accent2"/>
        <w:sz w:val="22"/>
      </w:rPr>
      <w:tblPr/>
      <w:tcPr>
        <w:tcBorders>
          <w:bottom w:val="single" w:sz="4" w:space="0" w:color="0096FF" w:themeColor="accent2"/>
        </w:tcBorders>
      </w:tcPr>
    </w:tblStylePr>
    <w:tblStylePr w:type="firstCol">
      <w:rPr>
        <w:color w:val="FFFFFF" w:themeColor="background1"/>
      </w:rPr>
    </w:tblStylePr>
    <w:tblStylePr w:type="band1Vert">
      <w:rPr>
        <w:color w:val="0096FF" w:themeColor="accent2"/>
      </w:rPr>
    </w:tblStylePr>
    <w:tblStylePr w:type="band1Horz">
      <w:rPr>
        <w:rFonts w:ascii="Arial" w:hAnsi="Arial"/>
        <w:color w:val="auto"/>
        <w:sz w:val="22"/>
      </w:rPr>
    </w:tblStylePr>
    <w:tblStylePr w:type="band2Horz">
      <w:rPr>
        <w:rFonts w:ascii="Arial" w:hAnsi="Arial"/>
        <w:sz w:val="22"/>
      </w:rPr>
      <w:tblPr/>
      <w:tcPr>
        <w:tcBorders>
          <w:bottom w:val="nil"/>
        </w:tcBorders>
      </w:tcPr>
    </w:tblStylePr>
  </w:style>
  <w:style w:type="character" w:customStyle="1" w:styleId="Antes">
    <w:name w:val="Antes"/>
    <w:basedOn w:val="Fuentedeprrafopredeter"/>
    <w:uiPriority w:val="1"/>
    <w:qFormat/>
    <w:rsid w:val="007D55D7"/>
    <w:rPr>
      <w:i/>
      <w:sz w:val="20"/>
    </w:rPr>
  </w:style>
  <w:style w:type="paragraph" w:customStyle="1" w:styleId="Titulo1">
    <w:name w:val="Titulo1"/>
    <w:basedOn w:val="Normal"/>
    <w:link w:val="Titulo1Car"/>
    <w:qFormat/>
    <w:rsid w:val="007D55D7"/>
    <w:pPr>
      <w:keepNext/>
      <w:keepLines/>
      <w:numPr>
        <w:ilvl w:val="1"/>
      </w:numPr>
      <w:suppressAutoHyphens/>
      <w:spacing w:before="240" w:after="120"/>
      <w:ind w:left="578" w:hanging="578"/>
      <w:jc w:val="left"/>
      <w:outlineLvl w:val="1"/>
    </w:pPr>
    <w:rPr>
      <w:rFonts w:ascii="Documan Medium" w:eastAsia="Times New Roman" w:hAnsi="Documan Medium" w:cs="Times New Roman"/>
      <w:color w:val="50D2D2"/>
      <w:sz w:val="28"/>
      <w:szCs w:val="32"/>
      <w:lang w:val="en-US"/>
    </w:rPr>
  </w:style>
  <w:style w:type="character" w:customStyle="1" w:styleId="Titulo1Car">
    <w:name w:val="Titulo1 Car"/>
    <w:basedOn w:val="Fuentedeprrafopredeter"/>
    <w:link w:val="Titulo1"/>
    <w:rsid w:val="007D55D7"/>
    <w:rPr>
      <w:rFonts w:ascii="Documan Medium" w:eastAsia="Times New Roman" w:hAnsi="Documan Medium" w:cs="Times New Roman"/>
      <w:color w:val="50D2D2"/>
      <w:sz w:val="28"/>
      <w:szCs w:val="32"/>
      <w:lang w:val="en-US"/>
    </w:rPr>
  </w:style>
  <w:style w:type="character" w:styleId="Mencionar">
    <w:name w:val="Mention"/>
    <w:basedOn w:val="Fuentedeprrafopredeter"/>
    <w:uiPriority w:val="99"/>
    <w:unhideWhenUsed/>
    <w:rsid w:val="00916142"/>
    <w:rPr>
      <w:color w:val="2B579A"/>
      <w:shd w:val="clear" w:color="auto" w:fill="E1DFDD"/>
    </w:rPr>
  </w:style>
  <w:style w:type="character" w:customStyle="1" w:styleId="Ttulo1Car">
    <w:name w:val="Título 1 Car"/>
    <w:basedOn w:val="Fuentedeprrafopredeter"/>
    <w:link w:val="Ttulo1"/>
    <w:uiPriority w:val="9"/>
    <w:rsid w:val="002F55FE"/>
    <w:rPr>
      <w:rFonts w:ascii="Documan Medium" w:eastAsiaTheme="majorEastAsia" w:hAnsi="Documan Medium" w:cstheme="majorBidi"/>
      <w:bCs/>
      <w:color w:val="0096FF" w:themeColor="accent2"/>
      <w:sz w:val="32"/>
      <w:szCs w:val="32"/>
    </w:rPr>
  </w:style>
  <w:style w:type="character" w:customStyle="1" w:styleId="normaltextrun">
    <w:name w:val="normaltextrun"/>
    <w:basedOn w:val="Fuentedeprrafopredeter"/>
    <w:rsid w:val="00922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835310">
      <w:bodyDiv w:val="1"/>
      <w:marLeft w:val="0"/>
      <w:marRight w:val="0"/>
      <w:marTop w:val="0"/>
      <w:marBottom w:val="0"/>
      <w:divBdr>
        <w:top w:val="none" w:sz="0" w:space="0" w:color="auto"/>
        <w:left w:val="none" w:sz="0" w:space="0" w:color="auto"/>
        <w:bottom w:val="none" w:sz="0" w:space="0" w:color="auto"/>
        <w:right w:val="none" w:sz="0" w:space="0" w:color="auto"/>
      </w:divBdr>
      <w:divsChild>
        <w:div w:id="1313824962">
          <w:marLeft w:val="0"/>
          <w:marRight w:val="0"/>
          <w:marTop w:val="0"/>
          <w:marBottom w:val="0"/>
          <w:divBdr>
            <w:top w:val="none" w:sz="0" w:space="0" w:color="auto"/>
            <w:left w:val="none" w:sz="0" w:space="0" w:color="auto"/>
            <w:bottom w:val="none" w:sz="0" w:space="0" w:color="auto"/>
            <w:right w:val="none" w:sz="0" w:space="0" w:color="auto"/>
          </w:divBdr>
          <w:divsChild>
            <w:div w:id="74055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989996">
      <w:bodyDiv w:val="1"/>
      <w:marLeft w:val="0"/>
      <w:marRight w:val="0"/>
      <w:marTop w:val="0"/>
      <w:marBottom w:val="0"/>
      <w:divBdr>
        <w:top w:val="none" w:sz="0" w:space="0" w:color="auto"/>
        <w:left w:val="none" w:sz="0" w:space="0" w:color="auto"/>
        <w:bottom w:val="none" w:sz="0" w:space="0" w:color="auto"/>
        <w:right w:val="none" w:sz="0" w:space="0" w:color="auto"/>
      </w:divBdr>
      <w:divsChild>
        <w:div w:id="2048488333">
          <w:marLeft w:val="0"/>
          <w:marRight w:val="0"/>
          <w:marTop w:val="0"/>
          <w:marBottom w:val="0"/>
          <w:divBdr>
            <w:top w:val="none" w:sz="0" w:space="0" w:color="auto"/>
            <w:left w:val="none" w:sz="0" w:space="0" w:color="auto"/>
            <w:bottom w:val="none" w:sz="0" w:space="0" w:color="auto"/>
            <w:right w:val="none" w:sz="0" w:space="0" w:color="auto"/>
          </w:divBdr>
          <w:divsChild>
            <w:div w:id="131216589">
              <w:marLeft w:val="0"/>
              <w:marRight w:val="0"/>
              <w:marTop w:val="0"/>
              <w:marBottom w:val="0"/>
              <w:divBdr>
                <w:top w:val="none" w:sz="0" w:space="0" w:color="auto"/>
                <w:left w:val="none" w:sz="0" w:space="0" w:color="auto"/>
                <w:bottom w:val="none" w:sz="0" w:space="0" w:color="auto"/>
                <w:right w:val="none" w:sz="0" w:space="0" w:color="auto"/>
              </w:divBdr>
            </w:div>
            <w:div w:id="146824638">
              <w:marLeft w:val="0"/>
              <w:marRight w:val="0"/>
              <w:marTop w:val="0"/>
              <w:marBottom w:val="0"/>
              <w:divBdr>
                <w:top w:val="none" w:sz="0" w:space="0" w:color="auto"/>
                <w:left w:val="none" w:sz="0" w:space="0" w:color="auto"/>
                <w:bottom w:val="none" w:sz="0" w:space="0" w:color="auto"/>
                <w:right w:val="none" w:sz="0" w:space="0" w:color="auto"/>
              </w:divBdr>
            </w:div>
            <w:div w:id="267739609">
              <w:marLeft w:val="0"/>
              <w:marRight w:val="0"/>
              <w:marTop w:val="0"/>
              <w:marBottom w:val="0"/>
              <w:divBdr>
                <w:top w:val="none" w:sz="0" w:space="0" w:color="auto"/>
                <w:left w:val="none" w:sz="0" w:space="0" w:color="auto"/>
                <w:bottom w:val="none" w:sz="0" w:space="0" w:color="auto"/>
                <w:right w:val="none" w:sz="0" w:space="0" w:color="auto"/>
              </w:divBdr>
            </w:div>
            <w:div w:id="727993314">
              <w:marLeft w:val="0"/>
              <w:marRight w:val="0"/>
              <w:marTop w:val="0"/>
              <w:marBottom w:val="0"/>
              <w:divBdr>
                <w:top w:val="none" w:sz="0" w:space="0" w:color="auto"/>
                <w:left w:val="none" w:sz="0" w:space="0" w:color="auto"/>
                <w:bottom w:val="none" w:sz="0" w:space="0" w:color="auto"/>
                <w:right w:val="none" w:sz="0" w:space="0" w:color="auto"/>
              </w:divBdr>
            </w:div>
            <w:div w:id="1003700989">
              <w:marLeft w:val="0"/>
              <w:marRight w:val="0"/>
              <w:marTop w:val="0"/>
              <w:marBottom w:val="0"/>
              <w:divBdr>
                <w:top w:val="none" w:sz="0" w:space="0" w:color="auto"/>
                <w:left w:val="none" w:sz="0" w:space="0" w:color="auto"/>
                <w:bottom w:val="none" w:sz="0" w:space="0" w:color="auto"/>
                <w:right w:val="none" w:sz="0" w:space="0" w:color="auto"/>
              </w:divBdr>
            </w:div>
            <w:div w:id="1282954116">
              <w:marLeft w:val="0"/>
              <w:marRight w:val="0"/>
              <w:marTop w:val="0"/>
              <w:marBottom w:val="0"/>
              <w:divBdr>
                <w:top w:val="none" w:sz="0" w:space="0" w:color="auto"/>
                <w:left w:val="none" w:sz="0" w:space="0" w:color="auto"/>
                <w:bottom w:val="none" w:sz="0" w:space="0" w:color="auto"/>
                <w:right w:val="none" w:sz="0" w:space="0" w:color="auto"/>
              </w:divBdr>
            </w:div>
            <w:div w:id="1319722052">
              <w:marLeft w:val="0"/>
              <w:marRight w:val="0"/>
              <w:marTop w:val="0"/>
              <w:marBottom w:val="0"/>
              <w:divBdr>
                <w:top w:val="none" w:sz="0" w:space="0" w:color="auto"/>
                <w:left w:val="none" w:sz="0" w:space="0" w:color="auto"/>
                <w:bottom w:val="none" w:sz="0" w:space="0" w:color="auto"/>
                <w:right w:val="none" w:sz="0" w:space="0" w:color="auto"/>
              </w:divBdr>
            </w:div>
            <w:div w:id="1813331935">
              <w:marLeft w:val="0"/>
              <w:marRight w:val="0"/>
              <w:marTop w:val="0"/>
              <w:marBottom w:val="0"/>
              <w:divBdr>
                <w:top w:val="none" w:sz="0" w:space="0" w:color="auto"/>
                <w:left w:val="none" w:sz="0" w:space="0" w:color="auto"/>
                <w:bottom w:val="none" w:sz="0" w:space="0" w:color="auto"/>
                <w:right w:val="none" w:sz="0" w:space="0" w:color="auto"/>
              </w:divBdr>
            </w:div>
            <w:div w:id="1965849325">
              <w:marLeft w:val="0"/>
              <w:marRight w:val="0"/>
              <w:marTop w:val="0"/>
              <w:marBottom w:val="0"/>
              <w:divBdr>
                <w:top w:val="none" w:sz="0" w:space="0" w:color="auto"/>
                <w:left w:val="none" w:sz="0" w:space="0" w:color="auto"/>
                <w:bottom w:val="none" w:sz="0" w:space="0" w:color="auto"/>
                <w:right w:val="none" w:sz="0" w:space="0" w:color="auto"/>
              </w:divBdr>
            </w:div>
            <w:div w:id="2115711390">
              <w:marLeft w:val="0"/>
              <w:marRight w:val="0"/>
              <w:marTop w:val="0"/>
              <w:marBottom w:val="0"/>
              <w:divBdr>
                <w:top w:val="none" w:sz="0" w:space="0" w:color="auto"/>
                <w:left w:val="none" w:sz="0" w:space="0" w:color="auto"/>
                <w:bottom w:val="none" w:sz="0" w:space="0" w:color="auto"/>
                <w:right w:val="none" w:sz="0" w:space="0" w:color="auto"/>
              </w:divBdr>
            </w:div>
            <w:div w:id="211682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15126">
      <w:bodyDiv w:val="1"/>
      <w:marLeft w:val="0"/>
      <w:marRight w:val="0"/>
      <w:marTop w:val="0"/>
      <w:marBottom w:val="0"/>
      <w:divBdr>
        <w:top w:val="none" w:sz="0" w:space="0" w:color="auto"/>
        <w:left w:val="none" w:sz="0" w:space="0" w:color="auto"/>
        <w:bottom w:val="none" w:sz="0" w:space="0" w:color="auto"/>
        <w:right w:val="none" w:sz="0" w:space="0" w:color="auto"/>
      </w:divBdr>
      <w:divsChild>
        <w:div w:id="615258722">
          <w:marLeft w:val="0"/>
          <w:marRight w:val="0"/>
          <w:marTop w:val="0"/>
          <w:marBottom w:val="0"/>
          <w:divBdr>
            <w:top w:val="none" w:sz="0" w:space="0" w:color="auto"/>
            <w:left w:val="none" w:sz="0" w:space="0" w:color="auto"/>
            <w:bottom w:val="none" w:sz="0" w:space="0" w:color="auto"/>
            <w:right w:val="none" w:sz="0" w:space="0" w:color="auto"/>
          </w:divBdr>
        </w:div>
        <w:div w:id="1424375703">
          <w:marLeft w:val="0"/>
          <w:marRight w:val="0"/>
          <w:marTop w:val="0"/>
          <w:marBottom w:val="0"/>
          <w:divBdr>
            <w:top w:val="none" w:sz="0" w:space="0" w:color="auto"/>
            <w:left w:val="none" w:sz="0" w:space="0" w:color="auto"/>
            <w:bottom w:val="none" w:sz="0" w:space="0" w:color="auto"/>
            <w:right w:val="none" w:sz="0" w:space="0" w:color="auto"/>
          </w:divBdr>
          <w:divsChild>
            <w:div w:id="163644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53475">
      <w:bodyDiv w:val="1"/>
      <w:marLeft w:val="0"/>
      <w:marRight w:val="0"/>
      <w:marTop w:val="0"/>
      <w:marBottom w:val="0"/>
      <w:divBdr>
        <w:top w:val="none" w:sz="0" w:space="0" w:color="auto"/>
        <w:left w:val="none" w:sz="0" w:space="0" w:color="auto"/>
        <w:bottom w:val="none" w:sz="0" w:space="0" w:color="auto"/>
        <w:right w:val="none" w:sz="0" w:space="0" w:color="auto"/>
      </w:divBdr>
    </w:div>
    <w:div w:id="1225486597">
      <w:bodyDiv w:val="1"/>
      <w:marLeft w:val="0"/>
      <w:marRight w:val="0"/>
      <w:marTop w:val="0"/>
      <w:marBottom w:val="0"/>
      <w:divBdr>
        <w:top w:val="none" w:sz="0" w:space="0" w:color="auto"/>
        <w:left w:val="none" w:sz="0" w:space="0" w:color="auto"/>
        <w:bottom w:val="none" w:sz="0" w:space="0" w:color="auto"/>
        <w:right w:val="none" w:sz="0" w:space="0" w:color="auto"/>
      </w:divBdr>
      <w:divsChild>
        <w:div w:id="1203832768">
          <w:marLeft w:val="0"/>
          <w:marRight w:val="0"/>
          <w:marTop w:val="0"/>
          <w:marBottom w:val="0"/>
          <w:divBdr>
            <w:top w:val="none" w:sz="0" w:space="0" w:color="auto"/>
            <w:left w:val="none" w:sz="0" w:space="0" w:color="auto"/>
            <w:bottom w:val="none" w:sz="0" w:space="0" w:color="auto"/>
            <w:right w:val="none" w:sz="0" w:space="0" w:color="auto"/>
          </w:divBdr>
          <w:divsChild>
            <w:div w:id="1075474161">
              <w:marLeft w:val="0"/>
              <w:marRight w:val="0"/>
              <w:marTop w:val="0"/>
              <w:marBottom w:val="0"/>
              <w:divBdr>
                <w:top w:val="none" w:sz="0" w:space="0" w:color="auto"/>
                <w:left w:val="none" w:sz="0" w:space="0" w:color="auto"/>
                <w:bottom w:val="none" w:sz="0" w:space="0" w:color="auto"/>
                <w:right w:val="none" w:sz="0" w:space="0" w:color="auto"/>
              </w:divBdr>
            </w:div>
          </w:divsChild>
        </w:div>
        <w:div w:id="1257521892">
          <w:marLeft w:val="0"/>
          <w:marRight w:val="0"/>
          <w:marTop w:val="0"/>
          <w:marBottom w:val="0"/>
          <w:divBdr>
            <w:top w:val="none" w:sz="0" w:space="0" w:color="auto"/>
            <w:left w:val="none" w:sz="0" w:space="0" w:color="auto"/>
            <w:bottom w:val="none" w:sz="0" w:space="0" w:color="auto"/>
            <w:right w:val="none" w:sz="0" w:space="0" w:color="auto"/>
          </w:divBdr>
        </w:div>
      </w:divsChild>
    </w:div>
    <w:div w:id="1568809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BMARMA\Downloads\Red_El&#233;ctrica_Nota_Interna%20(1).dotx" TargetMode="External"/></Relationships>
</file>

<file path=word/theme/theme1.xml><?xml version="1.0" encoding="utf-8"?>
<a:theme xmlns:a="http://schemas.openxmlformats.org/drawingml/2006/main" name="Office Theme">
  <a:themeElements>
    <a:clrScheme name="RED ELECTRICA">
      <a:dk1>
        <a:srgbClr val="003C6E"/>
      </a:dk1>
      <a:lt1>
        <a:srgbClr val="FFFFFF"/>
      </a:lt1>
      <a:dk2>
        <a:srgbClr val="0A0A0A"/>
      </a:dk2>
      <a:lt2>
        <a:srgbClr val="9BAAB4"/>
      </a:lt2>
      <a:accent1>
        <a:srgbClr val="003C6E"/>
      </a:accent1>
      <a:accent2>
        <a:srgbClr val="0096FF"/>
      </a:accent2>
      <a:accent3>
        <a:srgbClr val="9BAAB4"/>
      </a:accent3>
      <a:accent4>
        <a:srgbClr val="D7DAE2"/>
      </a:accent4>
      <a:accent5>
        <a:srgbClr val="0A0A0A"/>
      </a:accent5>
      <a:accent6>
        <a:srgbClr val="003C6E"/>
      </a:accent6>
      <a:hlink>
        <a:srgbClr val="0096FF"/>
      </a:hlink>
      <a:folHlink>
        <a:srgbClr val="003C6E"/>
      </a:folHlink>
    </a:clrScheme>
    <a:fontScheme name="Barlow">
      <a:majorFont>
        <a:latin typeface="Barlow Semi Condensed SemiBold"/>
        <a:ea typeface=""/>
        <a:cs typeface=""/>
      </a:majorFont>
      <a:minorFont>
        <a:latin typeface="Barlow Semi Condensed"/>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4d18ede3-0a75-4f1a-a39f-f8278ea5c876">
      <UserInfo>
        <DisplayName>Juberias Pastora, Guillermo Martin</DisplayName>
        <AccountId>29</AccountId>
        <AccountType/>
      </UserInfo>
    </SharedWithUsers>
  </documentManagement>
</p:properties>
</file>

<file path=customXml/itemProps1.xml><?xml version="1.0" encoding="utf-8"?>
<ds:datastoreItem xmlns:ds="http://schemas.openxmlformats.org/officeDocument/2006/customXml" ds:itemID="{3E4C2663-C87E-449B-A066-752EC00C8D3E}">
  <ds:schemaRefs>
    <ds:schemaRef ds:uri="http://schemas.microsoft.com/sharepoint/v3/contenttype/forms"/>
  </ds:schemaRefs>
</ds:datastoreItem>
</file>

<file path=customXml/itemProps2.xml><?xml version="1.0" encoding="utf-8"?>
<ds:datastoreItem xmlns:ds="http://schemas.openxmlformats.org/officeDocument/2006/customXml" ds:itemID="{8B1C8867-7D1F-4D84-A01F-77C08511E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D2BB25-C077-42B2-8C7A-407C8D1A707E}">
  <ds:schemaRefs>
    <ds:schemaRef ds:uri="http://schemas.openxmlformats.org/officeDocument/2006/bibliography"/>
  </ds:schemaRefs>
</ds:datastoreItem>
</file>

<file path=customXml/itemProps4.xml><?xml version="1.0" encoding="utf-8"?>
<ds:datastoreItem xmlns:ds="http://schemas.openxmlformats.org/officeDocument/2006/customXml" ds:itemID="{0873180C-58C0-4AD7-BE43-F3B006E21794}">
  <ds:schemaRefs>
    <ds:schemaRef ds:uri="http://purl.org/dc/terms/"/>
    <ds:schemaRef ds:uri="e4314e6d-e65a-44fa-94b8-69db2e788a13"/>
    <ds:schemaRef ds:uri="http://purl.org/dc/elements/1.1/"/>
    <ds:schemaRef ds:uri="http://www.w3.org/XML/1998/namespac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4d18ede3-0a75-4f1a-a39f-f8278ea5c876"/>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Red_Eléctrica_Nota_Interna (1).dotx</Template>
  <TotalTime>1428</TotalTime>
  <Pages>5</Pages>
  <Words>2797</Words>
  <Characters>15384</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PO-3.7-CSnF-Hibridación</vt:lpstr>
    </vt:vector>
  </TitlesOfParts>
  <Company>Red Electrica de España</Company>
  <LinksUpToDate>false</LinksUpToDate>
  <CharactersWithSpaces>18145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PO-3.7-Aplicación de limitaciones_CSnF_Hibridación</dc:title>
  <dc:subject/>
  <dc:creator>Red Eléctrica</dc:creator>
  <cp:keywords/>
  <cp:lastModifiedBy>Caballero Martin, Marta</cp:lastModifiedBy>
  <cp:revision>95</cp:revision>
  <cp:lastPrinted>2022-10-25T11:50:00Z</cp:lastPrinted>
  <dcterms:created xsi:type="dcterms:W3CDTF">2022-10-05T14:46:00Z</dcterms:created>
  <dcterms:modified xsi:type="dcterms:W3CDTF">2022-12-07T15:10:00Z</dcterms:modified>
  <dc:language>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E Departamento">
    <vt:lpwstr>Departamento de Xxxxxx</vt:lpwstr>
  </property>
  <property fmtid="{D5CDD505-2E9C-101B-9397-08002B2CF9AE}" pid="3" name="REE Dirección">
    <vt:lpwstr>Dirección de Innovación Tecnológica y Sistemas</vt:lpwstr>
  </property>
  <property fmtid="{D5CDD505-2E9C-101B-9397-08002B2CF9AE}" pid="4" name="date">
    <vt:lpwstr>17 de abril de 2019</vt:lpwstr>
  </property>
  <property fmtid="{D5CDD505-2E9C-101B-9397-08002B2CF9AE}" pid="5" name="subtitle">
    <vt:lpwstr>subtitle, p.ej: Versión 0.1</vt:lpwstr>
  </property>
  <property fmtid="{D5CDD505-2E9C-101B-9397-08002B2CF9AE}" pid="6" name="ContentTypeId">
    <vt:lpwstr>0x010100A0F42ADC88FD5E46B5B758D42D4882E7</vt:lpwstr>
  </property>
  <property fmtid="{D5CDD505-2E9C-101B-9397-08002B2CF9AE}" pid="7" name="TogoLocations">
    <vt:lpwstr/>
  </property>
  <property fmtid="{D5CDD505-2E9C-101B-9397-08002B2CF9AE}" pid="8" name="MediaServiceImageTags">
    <vt:lpwstr/>
  </property>
  <property fmtid="{D5CDD505-2E9C-101B-9397-08002B2CF9AE}" pid="9" name="TogoTags">
    <vt:lpwstr/>
  </property>
  <property fmtid="{D5CDD505-2E9C-101B-9397-08002B2CF9AE}" pid="10" name="TogoDepartments">
    <vt:lpwstr/>
  </property>
  <property fmtid="{D5CDD505-2E9C-101B-9397-08002B2CF9AE}" pid="11" name="TogoDocumentsCategory">
    <vt:lpwstr/>
  </property>
</Properties>
</file>